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80AE3" w14:textId="5B019D97" w:rsidR="00FA6190" w:rsidRDefault="00783262">
      <w:r>
        <w:rPr>
          <w:noProof/>
          <w:lang w:val="en-GB" w:eastAsia="en-GB"/>
        </w:rPr>
        <mc:AlternateContent>
          <mc:Choice Requires="wps">
            <w:drawing>
              <wp:anchor distT="0" distB="0" distL="114300" distR="114300" simplePos="0" relativeHeight="251658240" behindDoc="1" locked="0" layoutInCell="1" allowOverlap="1" wp14:anchorId="26207946" wp14:editId="1F5D984D">
                <wp:simplePos x="0" y="0"/>
                <wp:positionH relativeFrom="margin">
                  <wp:align>left</wp:align>
                </wp:positionH>
                <wp:positionV relativeFrom="margin">
                  <wp:posOffset>25400</wp:posOffset>
                </wp:positionV>
                <wp:extent cx="2370455" cy="995045"/>
                <wp:effectExtent l="0" t="0" r="10795" b="14605"/>
                <wp:wrapTight wrapText="bothSides">
                  <wp:wrapPolygon edited="0">
                    <wp:start x="0" y="0"/>
                    <wp:lineTo x="0" y="21504"/>
                    <wp:lineTo x="21525" y="21504"/>
                    <wp:lineTo x="21525" y="0"/>
                    <wp:lineTo x="0" y="0"/>
                  </wp:wrapPolygon>
                </wp:wrapTight>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0455" cy="995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FF3CC" w14:textId="77777777" w:rsidR="00455864" w:rsidRPr="00783262" w:rsidRDefault="00455864" w:rsidP="00D85636">
                            <w:pPr>
                              <w:spacing w:after="0" w:line="345" w:lineRule="exact"/>
                              <w:ind w:left="20" w:right="-20"/>
                              <w:jc w:val="center"/>
                              <w:rPr>
                                <w:rFonts w:ascii="Arial" w:eastAsia="Calibri" w:hAnsi="Arial" w:cs="Arial"/>
                                <w:color w:val="323E4F" w:themeColor="text2" w:themeShade="BF"/>
                                <w:sz w:val="28"/>
                                <w:szCs w:val="28"/>
                              </w:rPr>
                              <w:pPrChange w:id="0" w:author="Anjum, Aisha" w:date="2026-01-08T15:32:00Z" w16du:dateUtc="2026-01-08T15:32:00Z">
                                <w:pPr>
                                  <w:spacing w:after="0" w:line="345" w:lineRule="exact"/>
                                  <w:ind w:left="20" w:right="-20"/>
                                </w:pPr>
                              </w:pPrChange>
                            </w:pPr>
                            <w:r w:rsidRPr="00783262">
                              <w:rPr>
                                <w:rFonts w:ascii="Arial" w:eastAsia="Calibri" w:hAnsi="Arial" w:cs="Arial"/>
                                <w:b/>
                                <w:bCs/>
                                <w:color w:val="002060"/>
                                <w:spacing w:val="-1"/>
                                <w:position w:val="2"/>
                                <w:sz w:val="28"/>
                                <w:szCs w:val="28"/>
                              </w:rPr>
                              <w:t>In</w:t>
                            </w:r>
                            <w:r w:rsidRPr="00783262">
                              <w:rPr>
                                <w:rFonts w:ascii="Arial" w:eastAsia="Calibri" w:hAnsi="Arial" w:cs="Arial"/>
                                <w:b/>
                                <w:bCs/>
                                <w:color w:val="002060"/>
                                <w:position w:val="2"/>
                                <w:sz w:val="28"/>
                                <w:szCs w:val="28"/>
                              </w:rPr>
                              <w:t>f</w:t>
                            </w:r>
                            <w:r w:rsidRPr="00783262">
                              <w:rPr>
                                <w:rFonts w:ascii="Arial" w:eastAsia="Calibri" w:hAnsi="Arial" w:cs="Arial"/>
                                <w:b/>
                                <w:bCs/>
                                <w:color w:val="002060"/>
                                <w:spacing w:val="1"/>
                                <w:position w:val="2"/>
                                <w:sz w:val="28"/>
                                <w:szCs w:val="28"/>
                              </w:rPr>
                              <w:t>or</w:t>
                            </w:r>
                            <w:r w:rsidRPr="00783262">
                              <w:rPr>
                                <w:rFonts w:ascii="Arial" w:eastAsia="Calibri" w:hAnsi="Arial" w:cs="Arial"/>
                                <w:b/>
                                <w:bCs/>
                                <w:color w:val="002060"/>
                                <w:position w:val="2"/>
                                <w:sz w:val="28"/>
                                <w:szCs w:val="28"/>
                              </w:rPr>
                              <w:t>mati</w:t>
                            </w:r>
                            <w:r w:rsidRPr="00783262">
                              <w:rPr>
                                <w:rFonts w:ascii="Arial" w:eastAsia="Calibri" w:hAnsi="Arial" w:cs="Arial"/>
                                <w:b/>
                                <w:bCs/>
                                <w:color w:val="002060"/>
                                <w:spacing w:val="2"/>
                                <w:position w:val="2"/>
                                <w:sz w:val="28"/>
                                <w:szCs w:val="28"/>
                              </w:rPr>
                              <w:t>o</w:t>
                            </w:r>
                            <w:r w:rsidRPr="00783262">
                              <w:rPr>
                                <w:rFonts w:ascii="Arial" w:eastAsia="Calibri" w:hAnsi="Arial" w:cs="Arial"/>
                                <w:b/>
                                <w:bCs/>
                                <w:color w:val="002060"/>
                                <w:spacing w:val="-1"/>
                                <w:position w:val="2"/>
                                <w:sz w:val="28"/>
                                <w:szCs w:val="28"/>
                              </w:rPr>
                              <w:t>n</w:t>
                            </w:r>
                            <w:r w:rsidRPr="00783262">
                              <w:rPr>
                                <w:rFonts w:ascii="Arial" w:eastAsia="Calibri" w:hAnsi="Arial" w:cs="Arial"/>
                                <w:b/>
                                <w:bCs/>
                                <w:color w:val="323E4F" w:themeColor="text2" w:themeShade="BF"/>
                                <w:position w:val="2"/>
                                <w:sz w:val="28"/>
                                <w:szCs w:val="28"/>
                              </w:rPr>
                              <w:t>:</w:t>
                            </w:r>
                          </w:p>
                          <w:p w14:paraId="5538CCF3" w14:textId="77777777" w:rsidR="00455864" w:rsidRPr="00783262" w:rsidRDefault="00455864" w:rsidP="00D85636">
                            <w:pPr>
                              <w:spacing w:before="13" w:after="0" w:line="220" w:lineRule="exact"/>
                              <w:jc w:val="center"/>
                              <w:rPr>
                                <w:rFonts w:ascii="Arial" w:hAnsi="Arial" w:cs="Arial"/>
                                <w:sz w:val="20"/>
                                <w:szCs w:val="20"/>
                              </w:rPr>
                              <w:pPrChange w:id="1" w:author="Anjum, Aisha" w:date="2026-01-08T15:32:00Z" w16du:dateUtc="2026-01-08T15:32:00Z">
                                <w:pPr>
                                  <w:spacing w:before="13" w:after="0" w:line="220" w:lineRule="exact"/>
                                </w:pPr>
                              </w:pPrChange>
                            </w:pPr>
                          </w:p>
                          <w:p w14:paraId="7F1B5938" w14:textId="77777777" w:rsidR="00455864" w:rsidRPr="00783262" w:rsidRDefault="00455864" w:rsidP="00D85636">
                            <w:pPr>
                              <w:spacing w:after="0" w:line="240" w:lineRule="auto"/>
                              <w:ind w:left="20" w:right="-64"/>
                              <w:jc w:val="center"/>
                              <w:rPr>
                                <w:rFonts w:ascii="Arial" w:eastAsia="Calibri" w:hAnsi="Arial" w:cs="Arial"/>
                              </w:rPr>
                              <w:pPrChange w:id="2" w:author="Anjum, Aisha" w:date="2026-01-08T15:32:00Z" w16du:dateUtc="2026-01-08T15:32:00Z">
                                <w:pPr>
                                  <w:spacing w:after="0" w:line="240" w:lineRule="auto"/>
                                  <w:ind w:left="20" w:right="-64"/>
                                </w:pPr>
                              </w:pPrChange>
                            </w:pPr>
                            <w:r w:rsidRPr="00783262">
                              <w:rPr>
                                <w:rFonts w:ascii="Arial" w:eastAsia="Calibri" w:hAnsi="Arial" w:cs="Arial"/>
                              </w:rPr>
                              <w:t>F</w:t>
                            </w:r>
                            <w:r w:rsidRPr="00783262">
                              <w:rPr>
                                <w:rFonts w:ascii="Arial" w:eastAsia="Calibri" w:hAnsi="Arial" w:cs="Arial"/>
                                <w:spacing w:val="1"/>
                              </w:rPr>
                              <w:t>o</w:t>
                            </w:r>
                            <w:r w:rsidRPr="00783262">
                              <w:rPr>
                                <w:rFonts w:ascii="Arial" w:eastAsia="Calibri" w:hAnsi="Arial" w:cs="Arial"/>
                              </w:rPr>
                              <w:t>r m</w:t>
                            </w:r>
                            <w:r w:rsidRPr="00783262">
                              <w:rPr>
                                <w:rFonts w:ascii="Arial" w:eastAsia="Calibri" w:hAnsi="Arial" w:cs="Arial"/>
                                <w:spacing w:val="1"/>
                              </w:rPr>
                              <w:t>o</w:t>
                            </w:r>
                            <w:r w:rsidRPr="00783262">
                              <w:rPr>
                                <w:rFonts w:ascii="Arial" w:eastAsia="Calibri" w:hAnsi="Arial" w:cs="Arial"/>
                                <w:spacing w:val="-2"/>
                              </w:rPr>
                              <w:t>r</w:t>
                            </w:r>
                            <w:r w:rsidRPr="00783262">
                              <w:rPr>
                                <w:rFonts w:ascii="Arial" w:eastAsia="Calibri" w:hAnsi="Arial" w:cs="Arial"/>
                              </w:rPr>
                              <w:t>e</w:t>
                            </w:r>
                            <w:r w:rsidRPr="00783262">
                              <w:rPr>
                                <w:rFonts w:ascii="Arial" w:eastAsia="Calibri" w:hAnsi="Arial" w:cs="Arial"/>
                                <w:spacing w:val="-1"/>
                              </w:rPr>
                              <w:t xml:space="preserve"> </w:t>
                            </w:r>
                            <w:r w:rsidRPr="00783262">
                              <w:rPr>
                                <w:rFonts w:ascii="Arial" w:eastAsia="Calibri" w:hAnsi="Arial" w:cs="Arial"/>
                              </w:rPr>
                              <w:t>i</w:t>
                            </w:r>
                            <w:r w:rsidRPr="00783262">
                              <w:rPr>
                                <w:rFonts w:ascii="Arial" w:eastAsia="Calibri" w:hAnsi="Arial" w:cs="Arial"/>
                                <w:spacing w:val="-1"/>
                              </w:rPr>
                              <w:t>n</w:t>
                            </w:r>
                            <w:r w:rsidRPr="00783262">
                              <w:rPr>
                                <w:rFonts w:ascii="Arial" w:eastAsia="Calibri" w:hAnsi="Arial" w:cs="Arial"/>
                                <w:spacing w:val="1"/>
                              </w:rPr>
                              <w:t>f</w:t>
                            </w:r>
                            <w:r w:rsidRPr="00783262">
                              <w:rPr>
                                <w:rFonts w:ascii="Arial" w:eastAsia="Calibri" w:hAnsi="Arial" w:cs="Arial"/>
                              </w:rPr>
                              <w:t>o</w:t>
                            </w:r>
                            <w:r w:rsidRPr="00783262">
                              <w:rPr>
                                <w:rFonts w:ascii="Arial" w:eastAsia="Calibri" w:hAnsi="Arial" w:cs="Arial"/>
                                <w:spacing w:val="1"/>
                              </w:rPr>
                              <w:t>r</w:t>
                            </w:r>
                            <w:r w:rsidRPr="00783262">
                              <w:rPr>
                                <w:rFonts w:ascii="Arial" w:eastAsia="Calibri" w:hAnsi="Arial" w:cs="Arial"/>
                                <w:spacing w:val="-2"/>
                              </w:rPr>
                              <w:t>m</w:t>
                            </w:r>
                            <w:r w:rsidRPr="00783262">
                              <w:rPr>
                                <w:rFonts w:ascii="Arial" w:eastAsia="Calibri" w:hAnsi="Arial" w:cs="Arial"/>
                              </w:rPr>
                              <w:t>a</w:t>
                            </w:r>
                            <w:r w:rsidRPr="00783262">
                              <w:rPr>
                                <w:rFonts w:ascii="Arial" w:eastAsia="Calibri" w:hAnsi="Arial" w:cs="Arial"/>
                                <w:spacing w:val="1"/>
                              </w:rPr>
                              <w:t>t</w:t>
                            </w:r>
                            <w:r w:rsidRPr="00783262">
                              <w:rPr>
                                <w:rFonts w:ascii="Arial" w:eastAsia="Calibri" w:hAnsi="Arial" w:cs="Arial"/>
                              </w:rPr>
                              <w:t>i</w:t>
                            </w:r>
                            <w:r w:rsidRPr="00783262">
                              <w:rPr>
                                <w:rFonts w:ascii="Arial" w:eastAsia="Calibri" w:hAnsi="Arial" w:cs="Arial"/>
                                <w:spacing w:val="-2"/>
                              </w:rPr>
                              <w:t>o</w:t>
                            </w:r>
                            <w:r w:rsidRPr="00783262">
                              <w:rPr>
                                <w:rFonts w:ascii="Arial" w:eastAsia="Calibri" w:hAnsi="Arial" w:cs="Arial"/>
                              </w:rPr>
                              <w:t>n</w:t>
                            </w:r>
                            <w:r w:rsidRPr="00783262">
                              <w:rPr>
                                <w:rFonts w:ascii="Arial" w:eastAsia="Calibri" w:hAnsi="Arial" w:cs="Arial"/>
                                <w:spacing w:val="-4"/>
                              </w:rPr>
                              <w:t xml:space="preserve"> </w:t>
                            </w:r>
                            <w:r w:rsidRPr="00783262">
                              <w:rPr>
                                <w:rFonts w:ascii="Arial" w:eastAsia="Calibri" w:hAnsi="Arial" w:cs="Arial"/>
                                <w:spacing w:val="-2"/>
                              </w:rPr>
                              <w:t>a</w:t>
                            </w:r>
                            <w:r w:rsidRPr="00783262">
                              <w:rPr>
                                <w:rFonts w:ascii="Arial" w:eastAsia="Calibri" w:hAnsi="Arial" w:cs="Arial"/>
                                <w:spacing w:val="-1"/>
                              </w:rPr>
                              <w:t>b</w:t>
                            </w:r>
                            <w:r w:rsidRPr="00783262">
                              <w:rPr>
                                <w:rFonts w:ascii="Arial" w:eastAsia="Calibri" w:hAnsi="Arial" w:cs="Arial"/>
                              </w:rPr>
                              <w:t>o</w:t>
                            </w:r>
                            <w:r w:rsidRPr="00783262">
                              <w:rPr>
                                <w:rFonts w:ascii="Arial" w:eastAsia="Calibri" w:hAnsi="Arial" w:cs="Arial"/>
                                <w:spacing w:val="2"/>
                              </w:rPr>
                              <w:t>u</w:t>
                            </w:r>
                            <w:r w:rsidRPr="00783262">
                              <w:rPr>
                                <w:rFonts w:ascii="Arial" w:eastAsia="Calibri" w:hAnsi="Arial" w:cs="Arial"/>
                              </w:rPr>
                              <w:t>t</w:t>
                            </w:r>
                            <w:r w:rsidRPr="00783262">
                              <w:rPr>
                                <w:rFonts w:ascii="Arial" w:eastAsia="Calibri" w:hAnsi="Arial" w:cs="Arial"/>
                                <w:spacing w:val="-1"/>
                              </w:rPr>
                              <w:t xml:space="preserve"> t</w:t>
                            </w:r>
                            <w:r w:rsidRPr="00783262">
                              <w:rPr>
                                <w:rFonts w:ascii="Arial" w:eastAsia="Calibri" w:hAnsi="Arial" w:cs="Arial"/>
                                <w:spacing w:val="1"/>
                              </w:rPr>
                              <w:t>h</w:t>
                            </w:r>
                            <w:r w:rsidRPr="00783262">
                              <w:rPr>
                                <w:rFonts w:ascii="Arial" w:eastAsia="Calibri" w:hAnsi="Arial" w:cs="Arial"/>
                              </w:rPr>
                              <w:t>e</w:t>
                            </w:r>
                            <w:r w:rsidRPr="00783262">
                              <w:rPr>
                                <w:rFonts w:ascii="Arial" w:eastAsia="Calibri" w:hAnsi="Arial" w:cs="Arial"/>
                                <w:spacing w:val="-1"/>
                              </w:rPr>
                              <w:t xml:space="preserve"> </w:t>
                            </w:r>
                            <w:r w:rsidRPr="00783262">
                              <w:rPr>
                                <w:rFonts w:ascii="Arial" w:eastAsia="Calibri" w:hAnsi="Arial" w:cs="Arial"/>
                                <w:spacing w:val="-2"/>
                              </w:rPr>
                              <w:t>REMAP-CAP Trial</w:t>
                            </w:r>
                            <w:r w:rsidRPr="00783262">
                              <w:rPr>
                                <w:rFonts w:ascii="Arial" w:eastAsia="Calibri" w:hAnsi="Arial" w:cs="Arial"/>
                              </w:rPr>
                              <w:t xml:space="preserve"> at </w:t>
                            </w:r>
                            <w:r w:rsidRPr="00783262">
                              <w:rPr>
                                <w:rFonts w:ascii="Arial" w:eastAsia="Calibri" w:hAnsi="Arial" w:cs="Arial"/>
                                <w:spacing w:val="1"/>
                              </w:rPr>
                              <w:t>th</w:t>
                            </w:r>
                            <w:r w:rsidRPr="00783262">
                              <w:rPr>
                                <w:rFonts w:ascii="Arial" w:eastAsia="Calibri" w:hAnsi="Arial" w:cs="Arial"/>
                              </w:rPr>
                              <w:t>is</w:t>
                            </w:r>
                            <w:r w:rsidRPr="00783262">
                              <w:rPr>
                                <w:rFonts w:ascii="Arial" w:eastAsia="Calibri" w:hAnsi="Arial" w:cs="Arial"/>
                                <w:spacing w:val="-3"/>
                              </w:rPr>
                              <w:t xml:space="preserve"> </w:t>
                            </w:r>
                            <w:r w:rsidRPr="00783262">
                              <w:rPr>
                                <w:rFonts w:ascii="Arial" w:eastAsia="Calibri" w:hAnsi="Arial" w:cs="Arial"/>
                                <w:spacing w:val="1"/>
                              </w:rPr>
                              <w:t>h</w:t>
                            </w:r>
                            <w:r w:rsidRPr="00783262">
                              <w:rPr>
                                <w:rFonts w:ascii="Arial" w:eastAsia="Calibri" w:hAnsi="Arial" w:cs="Arial"/>
                              </w:rPr>
                              <w:t>o</w:t>
                            </w:r>
                            <w:r w:rsidRPr="00783262">
                              <w:rPr>
                                <w:rFonts w:ascii="Arial" w:eastAsia="Calibri" w:hAnsi="Arial" w:cs="Arial"/>
                                <w:spacing w:val="-2"/>
                              </w:rPr>
                              <w:t>s</w:t>
                            </w:r>
                            <w:r w:rsidRPr="00783262">
                              <w:rPr>
                                <w:rFonts w:ascii="Arial" w:eastAsia="Calibri" w:hAnsi="Arial" w:cs="Arial"/>
                                <w:spacing w:val="1"/>
                              </w:rPr>
                              <w:t>p</w:t>
                            </w:r>
                            <w:r w:rsidRPr="00783262">
                              <w:rPr>
                                <w:rFonts w:ascii="Arial" w:eastAsia="Calibri" w:hAnsi="Arial" w:cs="Arial"/>
                              </w:rPr>
                              <w:t>i</w:t>
                            </w:r>
                            <w:r w:rsidRPr="00783262">
                              <w:rPr>
                                <w:rFonts w:ascii="Arial" w:eastAsia="Calibri" w:hAnsi="Arial" w:cs="Arial"/>
                                <w:spacing w:val="1"/>
                              </w:rPr>
                              <w:t>t</w:t>
                            </w:r>
                            <w:r w:rsidRPr="00783262">
                              <w:rPr>
                                <w:rFonts w:ascii="Arial" w:eastAsia="Calibri" w:hAnsi="Arial" w:cs="Arial"/>
                              </w:rPr>
                              <w:t>al,</w:t>
                            </w:r>
                            <w:r w:rsidRPr="00783262">
                              <w:rPr>
                                <w:rFonts w:ascii="Arial" w:eastAsia="Calibri" w:hAnsi="Arial" w:cs="Arial"/>
                                <w:spacing w:val="-1"/>
                              </w:rPr>
                              <w:t xml:space="preserve"> </w:t>
                            </w:r>
                            <w:r w:rsidRPr="00783262">
                              <w:rPr>
                                <w:rFonts w:ascii="Arial" w:eastAsia="Calibri" w:hAnsi="Arial" w:cs="Arial"/>
                                <w:spacing w:val="1"/>
                              </w:rPr>
                              <w:t>p</w:t>
                            </w:r>
                            <w:r w:rsidRPr="00783262">
                              <w:rPr>
                                <w:rFonts w:ascii="Arial" w:eastAsia="Calibri" w:hAnsi="Arial" w:cs="Arial"/>
                                <w:spacing w:val="-2"/>
                              </w:rPr>
                              <w:t>le</w:t>
                            </w:r>
                            <w:r w:rsidRPr="00783262">
                              <w:rPr>
                                <w:rFonts w:ascii="Arial" w:eastAsia="Calibri" w:hAnsi="Arial" w:cs="Arial"/>
                              </w:rPr>
                              <w:t>ase</w:t>
                            </w:r>
                            <w:r w:rsidRPr="00783262">
                              <w:rPr>
                                <w:rFonts w:ascii="Arial" w:eastAsia="Calibri" w:hAnsi="Arial" w:cs="Arial"/>
                                <w:spacing w:val="-3"/>
                              </w:rPr>
                              <w:t xml:space="preserve"> </w:t>
                            </w:r>
                            <w:r w:rsidRPr="00783262">
                              <w:rPr>
                                <w:rFonts w:ascii="Arial" w:eastAsia="Calibri" w:hAnsi="Arial" w:cs="Arial"/>
                                <w:spacing w:val="-1"/>
                              </w:rPr>
                              <w:t>c</w:t>
                            </w:r>
                            <w:r w:rsidRPr="00783262">
                              <w:rPr>
                                <w:rFonts w:ascii="Arial" w:eastAsia="Calibri" w:hAnsi="Arial" w:cs="Arial"/>
                              </w:rPr>
                              <w:t>ont</w:t>
                            </w:r>
                            <w:r w:rsidRPr="00783262">
                              <w:rPr>
                                <w:rFonts w:ascii="Arial" w:eastAsia="Calibri" w:hAnsi="Arial" w:cs="Arial"/>
                                <w:spacing w:val="1"/>
                              </w:rPr>
                              <w:t>a</w:t>
                            </w:r>
                            <w:r w:rsidRPr="00783262">
                              <w:rPr>
                                <w:rFonts w:ascii="Arial" w:eastAsia="Calibri" w:hAnsi="Arial" w:cs="Arial"/>
                                <w:spacing w:val="-1"/>
                              </w:rPr>
                              <w:t>c</w:t>
                            </w:r>
                            <w:r w:rsidRPr="00783262">
                              <w:rPr>
                                <w:rFonts w:ascii="Arial" w:eastAsia="Calibri" w:hAnsi="Arial" w:cs="Arial"/>
                                <w:spacing w:val="1"/>
                              </w:rPr>
                              <w:t>t</w:t>
                            </w:r>
                            <w:r w:rsidRPr="00783262">
                              <w:rPr>
                                <w:rFonts w:ascii="Arial" w:eastAsia="Calibri" w:hAnsi="Arial" w:cs="Aria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07946" id="_x0000_t202" coordsize="21600,21600" o:spt="202" path="m,l,21600r21600,l21600,xe">
                <v:stroke joinstyle="miter"/>
                <v:path gradientshapeok="t" o:connecttype="rect"/>
              </v:shapetype>
              <v:shape id="Text Box 28" o:spid="_x0000_s1026" type="#_x0000_t202" style="position:absolute;margin-left:0;margin-top:2pt;width:186.65pt;height:78.3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" filled="f" stroked="f">
                <v:textbox inset="0,0,0,0">
                  <w:txbxContent>
                    <w:p w14:paraId="6BFFF3CC" w14:textId="77777777" w:rsidR="00455864" w:rsidRPr="00783262" w:rsidRDefault="00455864" w:rsidP="00D85636">
                      <w:pPr>
                        <w:spacing w:after="0" w:line="345" w:lineRule="exact"/>
                        <w:ind w:left="20" w:right="-20"/>
                        <w:jc w:val="center"/>
                        <w:rPr>
                          <w:rFonts w:ascii="Arial" w:eastAsia="Calibri" w:hAnsi="Arial" w:cs="Arial"/>
                          <w:color w:val="323E4F" w:themeColor="text2" w:themeShade="BF"/>
                          <w:sz w:val="28"/>
                          <w:szCs w:val="28"/>
                        </w:rPr>
                        <w:pPrChange w:id="3" w:author="Anjum, Aisha" w:date="2026-01-08T15:32:00Z" w16du:dateUtc="2026-01-08T15:32:00Z">
                          <w:pPr>
                            <w:spacing w:after="0" w:line="345" w:lineRule="exact"/>
                            <w:ind w:left="20" w:right="-20"/>
                          </w:pPr>
                        </w:pPrChange>
                      </w:pPr>
                      <w:r w:rsidRPr="00783262">
                        <w:rPr>
                          <w:rFonts w:ascii="Arial" w:eastAsia="Calibri" w:hAnsi="Arial" w:cs="Arial"/>
                          <w:b/>
                          <w:bCs/>
                          <w:color w:val="002060"/>
                          <w:spacing w:val="-1"/>
                          <w:position w:val="2"/>
                          <w:sz w:val="28"/>
                          <w:szCs w:val="28"/>
                        </w:rPr>
                        <w:t>In</w:t>
                      </w:r>
                      <w:r w:rsidRPr="00783262">
                        <w:rPr>
                          <w:rFonts w:ascii="Arial" w:eastAsia="Calibri" w:hAnsi="Arial" w:cs="Arial"/>
                          <w:b/>
                          <w:bCs/>
                          <w:color w:val="002060"/>
                          <w:position w:val="2"/>
                          <w:sz w:val="28"/>
                          <w:szCs w:val="28"/>
                        </w:rPr>
                        <w:t>f</w:t>
                      </w:r>
                      <w:r w:rsidRPr="00783262">
                        <w:rPr>
                          <w:rFonts w:ascii="Arial" w:eastAsia="Calibri" w:hAnsi="Arial" w:cs="Arial"/>
                          <w:b/>
                          <w:bCs/>
                          <w:color w:val="002060"/>
                          <w:spacing w:val="1"/>
                          <w:position w:val="2"/>
                          <w:sz w:val="28"/>
                          <w:szCs w:val="28"/>
                        </w:rPr>
                        <w:t>or</w:t>
                      </w:r>
                      <w:r w:rsidRPr="00783262">
                        <w:rPr>
                          <w:rFonts w:ascii="Arial" w:eastAsia="Calibri" w:hAnsi="Arial" w:cs="Arial"/>
                          <w:b/>
                          <w:bCs/>
                          <w:color w:val="002060"/>
                          <w:position w:val="2"/>
                          <w:sz w:val="28"/>
                          <w:szCs w:val="28"/>
                        </w:rPr>
                        <w:t>mati</w:t>
                      </w:r>
                      <w:r w:rsidRPr="00783262">
                        <w:rPr>
                          <w:rFonts w:ascii="Arial" w:eastAsia="Calibri" w:hAnsi="Arial" w:cs="Arial"/>
                          <w:b/>
                          <w:bCs/>
                          <w:color w:val="002060"/>
                          <w:spacing w:val="2"/>
                          <w:position w:val="2"/>
                          <w:sz w:val="28"/>
                          <w:szCs w:val="28"/>
                        </w:rPr>
                        <w:t>o</w:t>
                      </w:r>
                      <w:r w:rsidRPr="00783262">
                        <w:rPr>
                          <w:rFonts w:ascii="Arial" w:eastAsia="Calibri" w:hAnsi="Arial" w:cs="Arial"/>
                          <w:b/>
                          <w:bCs/>
                          <w:color w:val="002060"/>
                          <w:spacing w:val="-1"/>
                          <w:position w:val="2"/>
                          <w:sz w:val="28"/>
                          <w:szCs w:val="28"/>
                        </w:rPr>
                        <w:t>n</w:t>
                      </w:r>
                      <w:r w:rsidRPr="00783262">
                        <w:rPr>
                          <w:rFonts w:ascii="Arial" w:eastAsia="Calibri" w:hAnsi="Arial" w:cs="Arial"/>
                          <w:b/>
                          <w:bCs/>
                          <w:color w:val="323E4F" w:themeColor="text2" w:themeShade="BF"/>
                          <w:position w:val="2"/>
                          <w:sz w:val="28"/>
                          <w:szCs w:val="28"/>
                        </w:rPr>
                        <w:t>:</w:t>
                      </w:r>
                    </w:p>
                    <w:p w14:paraId="5538CCF3" w14:textId="77777777" w:rsidR="00455864" w:rsidRPr="00783262" w:rsidRDefault="00455864" w:rsidP="00D85636">
                      <w:pPr>
                        <w:spacing w:before="13" w:after="0" w:line="220" w:lineRule="exact"/>
                        <w:jc w:val="center"/>
                        <w:rPr>
                          <w:rFonts w:ascii="Arial" w:hAnsi="Arial" w:cs="Arial"/>
                          <w:sz w:val="20"/>
                          <w:szCs w:val="20"/>
                        </w:rPr>
                        <w:pPrChange w:id="4" w:author="Anjum, Aisha" w:date="2026-01-08T15:32:00Z" w16du:dateUtc="2026-01-08T15:32:00Z">
                          <w:pPr>
                            <w:spacing w:before="13" w:after="0" w:line="220" w:lineRule="exact"/>
                          </w:pPr>
                        </w:pPrChange>
                      </w:pPr>
                    </w:p>
                    <w:p w14:paraId="7F1B5938" w14:textId="77777777" w:rsidR="00455864" w:rsidRPr="00783262" w:rsidRDefault="00455864" w:rsidP="00D85636">
                      <w:pPr>
                        <w:spacing w:after="0" w:line="240" w:lineRule="auto"/>
                        <w:ind w:left="20" w:right="-64"/>
                        <w:jc w:val="center"/>
                        <w:rPr>
                          <w:rFonts w:ascii="Arial" w:eastAsia="Calibri" w:hAnsi="Arial" w:cs="Arial"/>
                        </w:rPr>
                        <w:pPrChange w:id="5" w:author="Anjum, Aisha" w:date="2026-01-08T15:32:00Z" w16du:dateUtc="2026-01-08T15:32:00Z">
                          <w:pPr>
                            <w:spacing w:after="0" w:line="240" w:lineRule="auto"/>
                            <w:ind w:left="20" w:right="-64"/>
                          </w:pPr>
                        </w:pPrChange>
                      </w:pPr>
                      <w:r w:rsidRPr="00783262">
                        <w:rPr>
                          <w:rFonts w:ascii="Arial" w:eastAsia="Calibri" w:hAnsi="Arial" w:cs="Arial"/>
                        </w:rPr>
                        <w:t>F</w:t>
                      </w:r>
                      <w:r w:rsidRPr="00783262">
                        <w:rPr>
                          <w:rFonts w:ascii="Arial" w:eastAsia="Calibri" w:hAnsi="Arial" w:cs="Arial"/>
                          <w:spacing w:val="1"/>
                        </w:rPr>
                        <w:t>o</w:t>
                      </w:r>
                      <w:r w:rsidRPr="00783262">
                        <w:rPr>
                          <w:rFonts w:ascii="Arial" w:eastAsia="Calibri" w:hAnsi="Arial" w:cs="Arial"/>
                        </w:rPr>
                        <w:t>r m</w:t>
                      </w:r>
                      <w:r w:rsidRPr="00783262">
                        <w:rPr>
                          <w:rFonts w:ascii="Arial" w:eastAsia="Calibri" w:hAnsi="Arial" w:cs="Arial"/>
                          <w:spacing w:val="1"/>
                        </w:rPr>
                        <w:t>o</w:t>
                      </w:r>
                      <w:r w:rsidRPr="00783262">
                        <w:rPr>
                          <w:rFonts w:ascii="Arial" w:eastAsia="Calibri" w:hAnsi="Arial" w:cs="Arial"/>
                          <w:spacing w:val="-2"/>
                        </w:rPr>
                        <w:t>r</w:t>
                      </w:r>
                      <w:r w:rsidRPr="00783262">
                        <w:rPr>
                          <w:rFonts w:ascii="Arial" w:eastAsia="Calibri" w:hAnsi="Arial" w:cs="Arial"/>
                        </w:rPr>
                        <w:t>e</w:t>
                      </w:r>
                      <w:r w:rsidRPr="00783262">
                        <w:rPr>
                          <w:rFonts w:ascii="Arial" w:eastAsia="Calibri" w:hAnsi="Arial" w:cs="Arial"/>
                          <w:spacing w:val="-1"/>
                        </w:rPr>
                        <w:t xml:space="preserve"> </w:t>
                      </w:r>
                      <w:r w:rsidRPr="00783262">
                        <w:rPr>
                          <w:rFonts w:ascii="Arial" w:eastAsia="Calibri" w:hAnsi="Arial" w:cs="Arial"/>
                        </w:rPr>
                        <w:t>i</w:t>
                      </w:r>
                      <w:r w:rsidRPr="00783262">
                        <w:rPr>
                          <w:rFonts w:ascii="Arial" w:eastAsia="Calibri" w:hAnsi="Arial" w:cs="Arial"/>
                          <w:spacing w:val="-1"/>
                        </w:rPr>
                        <w:t>n</w:t>
                      </w:r>
                      <w:r w:rsidRPr="00783262">
                        <w:rPr>
                          <w:rFonts w:ascii="Arial" w:eastAsia="Calibri" w:hAnsi="Arial" w:cs="Arial"/>
                          <w:spacing w:val="1"/>
                        </w:rPr>
                        <w:t>f</w:t>
                      </w:r>
                      <w:r w:rsidRPr="00783262">
                        <w:rPr>
                          <w:rFonts w:ascii="Arial" w:eastAsia="Calibri" w:hAnsi="Arial" w:cs="Arial"/>
                        </w:rPr>
                        <w:t>o</w:t>
                      </w:r>
                      <w:r w:rsidRPr="00783262">
                        <w:rPr>
                          <w:rFonts w:ascii="Arial" w:eastAsia="Calibri" w:hAnsi="Arial" w:cs="Arial"/>
                          <w:spacing w:val="1"/>
                        </w:rPr>
                        <w:t>r</w:t>
                      </w:r>
                      <w:r w:rsidRPr="00783262">
                        <w:rPr>
                          <w:rFonts w:ascii="Arial" w:eastAsia="Calibri" w:hAnsi="Arial" w:cs="Arial"/>
                          <w:spacing w:val="-2"/>
                        </w:rPr>
                        <w:t>m</w:t>
                      </w:r>
                      <w:r w:rsidRPr="00783262">
                        <w:rPr>
                          <w:rFonts w:ascii="Arial" w:eastAsia="Calibri" w:hAnsi="Arial" w:cs="Arial"/>
                        </w:rPr>
                        <w:t>a</w:t>
                      </w:r>
                      <w:r w:rsidRPr="00783262">
                        <w:rPr>
                          <w:rFonts w:ascii="Arial" w:eastAsia="Calibri" w:hAnsi="Arial" w:cs="Arial"/>
                          <w:spacing w:val="1"/>
                        </w:rPr>
                        <w:t>t</w:t>
                      </w:r>
                      <w:r w:rsidRPr="00783262">
                        <w:rPr>
                          <w:rFonts w:ascii="Arial" w:eastAsia="Calibri" w:hAnsi="Arial" w:cs="Arial"/>
                        </w:rPr>
                        <w:t>i</w:t>
                      </w:r>
                      <w:r w:rsidRPr="00783262">
                        <w:rPr>
                          <w:rFonts w:ascii="Arial" w:eastAsia="Calibri" w:hAnsi="Arial" w:cs="Arial"/>
                          <w:spacing w:val="-2"/>
                        </w:rPr>
                        <w:t>o</w:t>
                      </w:r>
                      <w:r w:rsidRPr="00783262">
                        <w:rPr>
                          <w:rFonts w:ascii="Arial" w:eastAsia="Calibri" w:hAnsi="Arial" w:cs="Arial"/>
                        </w:rPr>
                        <w:t>n</w:t>
                      </w:r>
                      <w:r w:rsidRPr="00783262">
                        <w:rPr>
                          <w:rFonts w:ascii="Arial" w:eastAsia="Calibri" w:hAnsi="Arial" w:cs="Arial"/>
                          <w:spacing w:val="-4"/>
                        </w:rPr>
                        <w:t xml:space="preserve"> </w:t>
                      </w:r>
                      <w:r w:rsidRPr="00783262">
                        <w:rPr>
                          <w:rFonts w:ascii="Arial" w:eastAsia="Calibri" w:hAnsi="Arial" w:cs="Arial"/>
                          <w:spacing w:val="-2"/>
                        </w:rPr>
                        <w:t>a</w:t>
                      </w:r>
                      <w:r w:rsidRPr="00783262">
                        <w:rPr>
                          <w:rFonts w:ascii="Arial" w:eastAsia="Calibri" w:hAnsi="Arial" w:cs="Arial"/>
                          <w:spacing w:val="-1"/>
                        </w:rPr>
                        <w:t>b</w:t>
                      </w:r>
                      <w:r w:rsidRPr="00783262">
                        <w:rPr>
                          <w:rFonts w:ascii="Arial" w:eastAsia="Calibri" w:hAnsi="Arial" w:cs="Arial"/>
                        </w:rPr>
                        <w:t>o</w:t>
                      </w:r>
                      <w:r w:rsidRPr="00783262">
                        <w:rPr>
                          <w:rFonts w:ascii="Arial" w:eastAsia="Calibri" w:hAnsi="Arial" w:cs="Arial"/>
                          <w:spacing w:val="2"/>
                        </w:rPr>
                        <w:t>u</w:t>
                      </w:r>
                      <w:r w:rsidRPr="00783262">
                        <w:rPr>
                          <w:rFonts w:ascii="Arial" w:eastAsia="Calibri" w:hAnsi="Arial" w:cs="Arial"/>
                        </w:rPr>
                        <w:t>t</w:t>
                      </w:r>
                      <w:r w:rsidRPr="00783262">
                        <w:rPr>
                          <w:rFonts w:ascii="Arial" w:eastAsia="Calibri" w:hAnsi="Arial" w:cs="Arial"/>
                          <w:spacing w:val="-1"/>
                        </w:rPr>
                        <w:t xml:space="preserve"> t</w:t>
                      </w:r>
                      <w:r w:rsidRPr="00783262">
                        <w:rPr>
                          <w:rFonts w:ascii="Arial" w:eastAsia="Calibri" w:hAnsi="Arial" w:cs="Arial"/>
                          <w:spacing w:val="1"/>
                        </w:rPr>
                        <w:t>h</w:t>
                      </w:r>
                      <w:r w:rsidRPr="00783262">
                        <w:rPr>
                          <w:rFonts w:ascii="Arial" w:eastAsia="Calibri" w:hAnsi="Arial" w:cs="Arial"/>
                        </w:rPr>
                        <w:t>e</w:t>
                      </w:r>
                      <w:r w:rsidRPr="00783262">
                        <w:rPr>
                          <w:rFonts w:ascii="Arial" w:eastAsia="Calibri" w:hAnsi="Arial" w:cs="Arial"/>
                          <w:spacing w:val="-1"/>
                        </w:rPr>
                        <w:t xml:space="preserve"> </w:t>
                      </w:r>
                      <w:r w:rsidRPr="00783262">
                        <w:rPr>
                          <w:rFonts w:ascii="Arial" w:eastAsia="Calibri" w:hAnsi="Arial" w:cs="Arial"/>
                          <w:spacing w:val="-2"/>
                        </w:rPr>
                        <w:t>REMAP-CAP Trial</w:t>
                      </w:r>
                      <w:r w:rsidRPr="00783262">
                        <w:rPr>
                          <w:rFonts w:ascii="Arial" w:eastAsia="Calibri" w:hAnsi="Arial" w:cs="Arial"/>
                        </w:rPr>
                        <w:t xml:space="preserve"> at </w:t>
                      </w:r>
                      <w:r w:rsidRPr="00783262">
                        <w:rPr>
                          <w:rFonts w:ascii="Arial" w:eastAsia="Calibri" w:hAnsi="Arial" w:cs="Arial"/>
                          <w:spacing w:val="1"/>
                        </w:rPr>
                        <w:t>th</w:t>
                      </w:r>
                      <w:r w:rsidRPr="00783262">
                        <w:rPr>
                          <w:rFonts w:ascii="Arial" w:eastAsia="Calibri" w:hAnsi="Arial" w:cs="Arial"/>
                        </w:rPr>
                        <w:t>is</w:t>
                      </w:r>
                      <w:r w:rsidRPr="00783262">
                        <w:rPr>
                          <w:rFonts w:ascii="Arial" w:eastAsia="Calibri" w:hAnsi="Arial" w:cs="Arial"/>
                          <w:spacing w:val="-3"/>
                        </w:rPr>
                        <w:t xml:space="preserve"> </w:t>
                      </w:r>
                      <w:r w:rsidRPr="00783262">
                        <w:rPr>
                          <w:rFonts w:ascii="Arial" w:eastAsia="Calibri" w:hAnsi="Arial" w:cs="Arial"/>
                          <w:spacing w:val="1"/>
                        </w:rPr>
                        <w:t>h</w:t>
                      </w:r>
                      <w:r w:rsidRPr="00783262">
                        <w:rPr>
                          <w:rFonts w:ascii="Arial" w:eastAsia="Calibri" w:hAnsi="Arial" w:cs="Arial"/>
                        </w:rPr>
                        <w:t>o</w:t>
                      </w:r>
                      <w:r w:rsidRPr="00783262">
                        <w:rPr>
                          <w:rFonts w:ascii="Arial" w:eastAsia="Calibri" w:hAnsi="Arial" w:cs="Arial"/>
                          <w:spacing w:val="-2"/>
                        </w:rPr>
                        <w:t>s</w:t>
                      </w:r>
                      <w:r w:rsidRPr="00783262">
                        <w:rPr>
                          <w:rFonts w:ascii="Arial" w:eastAsia="Calibri" w:hAnsi="Arial" w:cs="Arial"/>
                          <w:spacing w:val="1"/>
                        </w:rPr>
                        <w:t>p</w:t>
                      </w:r>
                      <w:r w:rsidRPr="00783262">
                        <w:rPr>
                          <w:rFonts w:ascii="Arial" w:eastAsia="Calibri" w:hAnsi="Arial" w:cs="Arial"/>
                        </w:rPr>
                        <w:t>i</w:t>
                      </w:r>
                      <w:r w:rsidRPr="00783262">
                        <w:rPr>
                          <w:rFonts w:ascii="Arial" w:eastAsia="Calibri" w:hAnsi="Arial" w:cs="Arial"/>
                          <w:spacing w:val="1"/>
                        </w:rPr>
                        <w:t>t</w:t>
                      </w:r>
                      <w:r w:rsidRPr="00783262">
                        <w:rPr>
                          <w:rFonts w:ascii="Arial" w:eastAsia="Calibri" w:hAnsi="Arial" w:cs="Arial"/>
                        </w:rPr>
                        <w:t>al,</w:t>
                      </w:r>
                      <w:r w:rsidRPr="00783262">
                        <w:rPr>
                          <w:rFonts w:ascii="Arial" w:eastAsia="Calibri" w:hAnsi="Arial" w:cs="Arial"/>
                          <w:spacing w:val="-1"/>
                        </w:rPr>
                        <w:t xml:space="preserve"> </w:t>
                      </w:r>
                      <w:r w:rsidRPr="00783262">
                        <w:rPr>
                          <w:rFonts w:ascii="Arial" w:eastAsia="Calibri" w:hAnsi="Arial" w:cs="Arial"/>
                          <w:spacing w:val="1"/>
                        </w:rPr>
                        <w:t>p</w:t>
                      </w:r>
                      <w:r w:rsidRPr="00783262">
                        <w:rPr>
                          <w:rFonts w:ascii="Arial" w:eastAsia="Calibri" w:hAnsi="Arial" w:cs="Arial"/>
                          <w:spacing w:val="-2"/>
                        </w:rPr>
                        <w:t>le</w:t>
                      </w:r>
                      <w:r w:rsidRPr="00783262">
                        <w:rPr>
                          <w:rFonts w:ascii="Arial" w:eastAsia="Calibri" w:hAnsi="Arial" w:cs="Arial"/>
                        </w:rPr>
                        <w:t>ase</w:t>
                      </w:r>
                      <w:r w:rsidRPr="00783262">
                        <w:rPr>
                          <w:rFonts w:ascii="Arial" w:eastAsia="Calibri" w:hAnsi="Arial" w:cs="Arial"/>
                          <w:spacing w:val="-3"/>
                        </w:rPr>
                        <w:t xml:space="preserve"> </w:t>
                      </w:r>
                      <w:r w:rsidRPr="00783262">
                        <w:rPr>
                          <w:rFonts w:ascii="Arial" w:eastAsia="Calibri" w:hAnsi="Arial" w:cs="Arial"/>
                          <w:spacing w:val="-1"/>
                        </w:rPr>
                        <w:t>c</w:t>
                      </w:r>
                      <w:r w:rsidRPr="00783262">
                        <w:rPr>
                          <w:rFonts w:ascii="Arial" w:eastAsia="Calibri" w:hAnsi="Arial" w:cs="Arial"/>
                        </w:rPr>
                        <w:t>ont</w:t>
                      </w:r>
                      <w:r w:rsidRPr="00783262">
                        <w:rPr>
                          <w:rFonts w:ascii="Arial" w:eastAsia="Calibri" w:hAnsi="Arial" w:cs="Arial"/>
                          <w:spacing w:val="1"/>
                        </w:rPr>
                        <w:t>a</w:t>
                      </w:r>
                      <w:r w:rsidRPr="00783262">
                        <w:rPr>
                          <w:rFonts w:ascii="Arial" w:eastAsia="Calibri" w:hAnsi="Arial" w:cs="Arial"/>
                          <w:spacing w:val="-1"/>
                        </w:rPr>
                        <w:t>c</w:t>
                      </w:r>
                      <w:r w:rsidRPr="00783262">
                        <w:rPr>
                          <w:rFonts w:ascii="Arial" w:eastAsia="Calibri" w:hAnsi="Arial" w:cs="Arial"/>
                          <w:spacing w:val="1"/>
                        </w:rPr>
                        <w:t>t</w:t>
                      </w:r>
                      <w:r w:rsidRPr="00783262">
                        <w:rPr>
                          <w:rFonts w:ascii="Arial" w:eastAsia="Calibri" w:hAnsi="Arial" w:cs="Arial"/>
                        </w:rPr>
                        <w:t>:</w:t>
                      </w:r>
                    </w:p>
                  </w:txbxContent>
                </v:textbox>
                <w10:wrap type="tight" anchorx="margin" anchory="margin"/>
              </v:shape>
            </w:pict>
          </mc:Fallback>
        </mc:AlternateContent>
      </w:r>
    </w:p>
    <w:p w14:paraId="5548DF09" w14:textId="7028AB00" w:rsidR="00FA6190" w:rsidRDefault="00FA6190">
      <w:r>
        <w:rPr>
          <w:noProof/>
          <w:lang w:val="en-GB" w:eastAsia="en-GB"/>
        </w:rPr>
        <mc:AlternateContent>
          <mc:Choice Requires="wps">
            <w:drawing>
              <wp:anchor distT="0" distB="0" distL="114300" distR="114300" simplePos="0" relativeHeight="251658247" behindDoc="1" locked="0" layoutInCell="1" allowOverlap="1" wp14:anchorId="6ACE341B" wp14:editId="7443F68E">
                <wp:simplePos x="0" y="0"/>
                <wp:positionH relativeFrom="page">
                  <wp:posOffset>3415665</wp:posOffset>
                </wp:positionH>
                <wp:positionV relativeFrom="page">
                  <wp:posOffset>853440</wp:posOffset>
                </wp:positionV>
                <wp:extent cx="2767965" cy="1245870"/>
                <wp:effectExtent l="0" t="0" r="13335" b="11430"/>
                <wp:wrapTight wrapText="bothSides">
                  <wp:wrapPolygon edited="0">
                    <wp:start x="0" y="0"/>
                    <wp:lineTo x="0" y="21468"/>
                    <wp:lineTo x="21555" y="21468"/>
                    <wp:lineTo x="21555" y="0"/>
                    <wp:lineTo x="0" y="0"/>
                  </wp:wrapPolygon>
                </wp:wrapTight>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7965" cy="1245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335B6" w14:textId="18C86B69" w:rsidR="00455864" w:rsidRPr="00783262" w:rsidRDefault="00455864" w:rsidP="00384F92">
                            <w:pPr>
                              <w:spacing w:after="0" w:line="264" w:lineRule="exact"/>
                              <w:ind w:left="20" w:right="-20"/>
                              <w:jc w:val="center"/>
                              <w:rPr>
                                <w:rFonts w:ascii="Arial" w:eastAsia="Calibri" w:hAnsi="Arial" w:cs="Arial"/>
                              </w:rPr>
                              <w:pPrChange w:id="6" w:author="Anjum, Aisha" w:date="2026-01-08T15:33:00Z" w16du:dateUtc="2026-01-08T15:33:00Z">
                                <w:pPr>
                                  <w:spacing w:after="0" w:line="264" w:lineRule="exact"/>
                                  <w:ind w:left="20" w:right="-20"/>
                                </w:pPr>
                              </w:pPrChange>
                            </w:pPr>
                            <w:r w:rsidRPr="00783262">
                              <w:rPr>
                                <w:rFonts w:ascii="Arial" w:eastAsia="Calibri" w:hAnsi="Arial" w:cs="Arial"/>
                                <w:position w:val="1"/>
                              </w:rPr>
                              <w:t>T</w:t>
                            </w:r>
                            <w:r w:rsidRPr="00783262">
                              <w:rPr>
                                <w:rFonts w:ascii="Arial" w:eastAsia="Calibri" w:hAnsi="Arial" w:cs="Arial"/>
                                <w:spacing w:val="2"/>
                                <w:position w:val="1"/>
                              </w:rPr>
                              <w:t>h</w:t>
                            </w:r>
                            <w:r w:rsidRPr="00783262">
                              <w:rPr>
                                <w:rFonts w:ascii="Arial" w:eastAsia="Calibri" w:hAnsi="Arial" w:cs="Arial"/>
                                <w:position w:val="1"/>
                              </w:rPr>
                              <w:t>e</w:t>
                            </w:r>
                            <w:r w:rsidRPr="00783262">
                              <w:rPr>
                                <w:rFonts w:ascii="Arial" w:eastAsia="Calibri" w:hAnsi="Arial" w:cs="Arial"/>
                                <w:spacing w:val="-2"/>
                                <w:position w:val="1"/>
                              </w:rPr>
                              <w:t xml:space="preserve"> </w:t>
                            </w:r>
                            <w:r w:rsidRPr="00B62C95">
                              <w:rPr>
                                <w:rFonts w:ascii="Arial" w:eastAsia="Calibri" w:hAnsi="Arial" w:cs="Arial"/>
                                <w:spacing w:val="1"/>
                                <w:position w:val="1"/>
                                <w:highlight w:val="yellow"/>
                                <w:rPrChange w:id="7" w:author="Anjum, Aisha" w:date="2026-01-08T15:33:00Z" w16du:dateUtc="2026-01-08T15:33:00Z">
                                  <w:rPr>
                                    <w:rFonts w:ascii="Arial" w:eastAsia="Calibri" w:hAnsi="Arial" w:cs="Arial"/>
                                    <w:spacing w:val="1"/>
                                    <w:position w:val="1"/>
                                  </w:rPr>
                                </w:rPrChange>
                              </w:rPr>
                              <w:t>[</w:t>
                            </w:r>
                            <w:r w:rsidRPr="00B62C95">
                              <w:rPr>
                                <w:rFonts w:ascii="Arial" w:eastAsia="Calibri" w:hAnsi="Arial" w:cs="Arial"/>
                                <w:i/>
                                <w:position w:val="1"/>
                                <w:highlight w:val="yellow"/>
                                <w:rPrChange w:id="8" w:author="Anjum, Aisha" w:date="2026-01-08T15:33:00Z" w16du:dateUtc="2026-01-08T15:33:00Z">
                                  <w:rPr>
                                    <w:rFonts w:ascii="Arial" w:eastAsia="Calibri" w:hAnsi="Arial" w:cs="Arial"/>
                                    <w:i/>
                                    <w:position w:val="1"/>
                                  </w:rPr>
                                </w:rPrChange>
                              </w:rPr>
                              <w:t>I</w:t>
                            </w:r>
                            <w:r w:rsidRPr="00B62C95">
                              <w:rPr>
                                <w:rFonts w:ascii="Arial" w:eastAsia="Calibri" w:hAnsi="Arial" w:cs="Arial"/>
                                <w:i/>
                                <w:spacing w:val="-1"/>
                                <w:position w:val="1"/>
                                <w:highlight w:val="yellow"/>
                                <w:rPrChange w:id="9" w:author="Anjum, Aisha" w:date="2026-01-08T15:33:00Z" w16du:dateUtc="2026-01-08T15:33:00Z">
                                  <w:rPr>
                                    <w:rFonts w:ascii="Arial" w:eastAsia="Calibri" w:hAnsi="Arial" w:cs="Arial"/>
                                    <w:i/>
                                    <w:spacing w:val="-1"/>
                                    <w:position w:val="1"/>
                                  </w:rPr>
                                </w:rPrChange>
                              </w:rPr>
                              <w:t>n</w:t>
                            </w:r>
                            <w:r w:rsidRPr="00B62C95">
                              <w:rPr>
                                <w:rFonts w:ascii="Arial" w:eastAsia="Calibri" w:hAnsi="Arial" w:cs="Arial"/>
                                <w:i/>
                                <w:position w:val="1"/>
                                <w:highlight w:val="yellow"/>
                                <w:rPrChange w:id="10" w:author="Anjum, Aisha" w:date="2026-01-08T15:33:00Z" w16du:dateUtc="2026-01-08T15:33:00Z">
                                  <w:rPr>
                                    <w:rFonts w:ascii="Arial" w:eastAsia="Calibri" w:hAnsi="Arial" w:cs="Arial"/>
                                    <w:i/>
                                    <w:position w:val="1"/>
                                  </w:rPr>
                                </w:rPrChange>
                              </w:rPr>
                              <w:t>s</w:t>
                            </w:r>
                            <w:r w:rsidRPr="00B62C95">
                              <w:rPr>
                                <w:rFonts w:ascii="Arial" w:eastAsia="Calibri" w:hAnsi="Arial" w:cs="Arial"/>
                                <w:i/>
                                <w:spacing w:val="1"/>
                                <w:position w:val="1"/>
                                <w:highlight w:val="yellow"/>
                                <w:rPrChange w:id="11" w:author="Anjum, Aisha" w:date="2026-01-08T15:33:00Z" w16du:dateUtc="2026-01-08T15:33:00Z">
                                  <w:rPr>
                                    <w:rFonts w:ascii="Arial" w:eastAsia="Calibri" w:hAnsi="Arial" w:cs="Arial"/>
                                    <w:i/>
                                    <w:spacing w:val="1"/>
                                    <w:position w:val="1"/>
                                  </w:rPr>
                                </w:rPrChange>
                              </w:rPr>
                              <w:t>e</w:t>
                            </w:r>
                            <w:r w:rsidRPr="00B62C95">
                              <w:rPr>
                                <w:rFonts w:ascii="Arial" w:eastAsia="Calibri" w:hAnsi="Arial" w:cs="Arial"/>
                                <w:i/>
                                <w:position w:val="1"/>
                                <w:highlight w:val="yellow"/>
                                <w:rPrChange w:id="12" w:author="Anjum, Aisha" w:date="2026-01-08T15:33:00Z" w16du:dateUtc="2026-01-08T15:33:00Z">
                                  <w:rPr>
                                    <w:rFonts w:ascii="Arial" w:eastAsia="Calibri" w:hAnsi="Arial" w:cs="Arial"/>
                                    <w:i/>
                                    <w:position w:val="1"/>
                                  </w:rPr>
                                </w:rPrChange>
                              </w:rPr>
                              <w:t>rt</w:t>
                            </w:r>
                            <w:r w:rsidRPr="00B62C95">
                              <w:rPr>
                                <w:rFonts w:ascii="Arial" w:eastAsia="Calibri" w:hAnsi="Arial" w:cs="Arial"/>
                                <w:i/>
                                <w:spacing w:val="-3"/>
                                <w:position w:val="1"/>
                                <w:highlight w:val="yellow"/>
                                <w:rPrChange w:id="13" w:author="Anjum, Aisha" w:date="2026-01-08T15:33:00Z" w16du:dateUtc="2026-01-08T15:33:00Z">
                                  <w:rPr>
                                    <w:rFonts w:ascii="Arial" w:eastAsia="Calibri" w:hAnsi="Arial" w:cs="Arial"/>
                                    <w:i/>
                                    <w:spacing w:val="-3"/>
                                    <w:position w:val="1"/>
                                  </w:rPr>
                                </w:rPrChange>
                              </w:rPr>
                              <w:t xml:space="preserve"> </w:t>
                            </w:r>
                            <w:r w:rsidRPr="00B62C95">
                              <w:rPr>
                                <w:rFonts w:ascii="Arial" w:eastAsia="Calibri" w:hAnsi="Arial" w:cs="Arial"/>
                                <w:i/>
                                <w:position w:val="1"/>
                                <w:highlight w:val="yellow"/>
                                <w:rPrChange w:id="14" w:author="Anjum, Aisha" w:date="2026-01-08T15:33:00Z" w16du:dateUtc="2026-01-08T15:33:00Z">
                                  <w:rPr>
                                    <w:rFonts w:ascii="Arial" w:eastAsia="Calibri" w:hAnsi="Arial" w:cs="Arial"/>
                                    <w:i/>
                                    <w:position w:val="1"/>
                                  </w:rPr>
                                </w:rPrChange>
                              </w:rPr>
                              <w:t>s</w:t>
                            </w:r>
                            <w:r w:rsidRPr="00B62C95">
                              <w:rPr>
                                <w:rFonts w:ascii="Arial" w:eastAsia="Calibri" w:hAnsi="Arial" w:cs="Arial"/>
                                <w:i/>
                                <w:spacing w:val="-2"/>
                                <w:position w:val="1"/>
                                <w:highlight w:val="yellow"/>
                                <w:rPrChange w:id="15" w:author="Anjum, Aisha" w:date="2026-01-08T15:33:00Z" w16du:dateUtc="2026-01-08T15:33:00Z">
                                  <w:rPr>
                                    <w:rFonts w:ascii="Arial" w:eastAsia="Calibri" w:hAnsi="Arial" w:cs="Arial"/>
                                    <w:i/>
                                    <w:spacing w:val="-2"/>
                                    <w:position w:val="1"/>
                                  </w:rPr>
                                </w:rPrChange>
                              </w:rPr>
                              <w:t>i</w:t>
                            </w:r>
                            <w:r w:rsidRPr="00B62C95">
                              <w:rPr>
                                <w:rFonts w:ascii="Arial" w:eastAsia="Calibri" w:hAnsi="Arial" w:cs="Arial"/>
                                <w:i/>
                                <w:spacing w:val="1"/>
                                <w:position w:val="1"/>
                                <w:highlight w:val="yellow"/>
                                <w:rPrChange w:id="16" w:author="Anjum, Aisha" w:date="2026-01-08T15:33:00Z" w16du:dateUtc="2026-01-08T15:33:00Z">
                                  <w:rPr>
                                    <w:rFonts w:ascii="Arial" w:eastAsia="Calibri" w:hAnsi="Arial" w:cs="Arial"/>
                                    <w:i/>
                                    <w:spacing w:val="1"/>
                                    <w:position w:val="1"/>
                                  </w:rPr>
                                </w:rPrChange>
                              </w:rPr>
                              <w:t>t</w:t>
                            </w:r>
                            <w:r w:rsidRPr="00B62C95">
                              <w:rPr>
                                <w:rFonts w:ascii="Arial" w:eastAsia="Calibri" w:hAnsi="Arial" w:cs="Arial"/>
                                <w:i/>
                                <w:position w:val="1"/>
                                <w:highlight w:val="yellow"/>
                                <w:rPrChange w:id="17" w:author="Anjum, Aisha" w:date="2026-01-08T15:33:00Z" w16du:dateUtc="2026-01-08T15:33:00Z">
                                  <w:rPr>
                                    <w:rFonts w:ascii="Arial" w:eastAsia="Calibri" w:hAnsi="Arial" w:cs="Arial"/>
                                    <w:i/>
                                    <w:position w:val="1"/>
                                  </w:rPr>
                                </w:rPrChange>
                              </w:rPr>
                              <w:t>e</w:t>
                            </w:r>
                            <w:r w:rsidRPr="00B62C95">
                              <w:rPr>
                                <w:rFonts w:ascii="Arial" w:eastAsia="Calibri" w:hAnsi="Arial" w:cs="Arial"/>
                                <w:i/>
                                <w:spacing w:val="-1"/>
                                <w:position w:val="1"/>
                                <w:highlight w:val="yellow"/>
                                <w:rPrChange w:id="18" w:author="Anjum, Aisha" w:date="2026-01-08T15:33:00Z" w16du:dateUtc="2026-01-08T15:33:00Z">
                                  <w:rPr>
                                    <w:rFonts w:ascii="Arial" w:eastAsia="Calibri" w:hAnsi="Arial" w:cs="Arial"/>
                                    <w:i/>
                                    <w:spacing w:val="-1"/>
                                    <w:position w:val="1"/>
                                  </w:rPr>
                                </w:rPrChange>
                              </w:rPr>
                              <w:t xml:space="preserve"> na</w:t>
                            </w:r>
                            <w:r w:rsidRPr="00B62C95">
                              <w:rPr>
                                <w:rFonts w:ascii="Arial" w:eastAsia="Calibri" w:hAnsi="Arial" w:cs="Arial"/>
                                <w:i/>
                                <w:position w:val="1"/>
                                <w:highlight w:val="yellow"/>
                                <w:rPrChange w:id="19" w:author="Anjum, Aisha" w:date="2026-01-08T15:33:00Z" w16du:dateUtc="2026-01-08T15:33:00Z">
                                  <w:rPr>
                                    <w:rFonts w:ascii="Arial" w:eastAsia="Calibri" w:hAnsi="Arial" w:cs="Arial"/>
                                    <w:i/>
                                    <w:position w:val="1"/>
                                  </w:rPr>
                                </w:rPrChange>
                              </w:rPr>
                              <w:t>me</w:t>
                            </w:r>
                            <w:r w:rsidRPr="00783262">
                              <w:rPr>
                                <w:rFonts w:ascii="Arial" w:eastAsia="Calibri" w:hAnsi="Arial" w:cs="Arial"/>
                                <w:i/>
                                <w:position w:val="1"/>
                              </w:rPr>
                              <w:t>]</w:t>
                            </w:r>
                            <w:r w:rsidRPr="00783262">
                              <w:rPr>
                                <w:rFonts w:ascii="Arial" w:eastAsia="Calibri" w:hAnsi="Arial" w:cs="Arial"/>
                                <w:i/>
                                <w:spacing w:val="-1"/>
                                <w:position w:val="1"/>
                              </w:rPr>
                              <w:t xml:space="preserve"> </w:t>
                            </w:r>
                            <w:r w:rsidRPr="00783262">
                              <w:rPr>
                                <w:rFonts w:ascii="Arial" w:eastAsia="Calibri" w:hAnsi="Arial" w:cs="Arial"/>
                                <w:spacing w:val="-1"/>
                                <w:position w:val="1"/>
                              </w:rPr>
                              <w:t>H</w:t>
                            </w:r>
                            <w:r w:rsidRPr="00783262">
                              <w:rPr>
                                <w:rFonts w:ascii="Arial" w:eastAsia="Calibri" w:hAnsi="Arial" w:cs="Arial"/>
                                <w:spacing w:val="-2"/>
                                <w:position w:val="1"/>
                              </w:rPr>
                              <w:t>o</w:t>
                            </w:r>
                            <w:r w:rsidRPr="00783262">
                              <w:rPr>
                                <w:rFonts w:ascii="Arial" w:eastAsia="Calibri" w:hAnsi="Arial" w:cs="Arial"/>
                                <w:position w:val="1"/>
                              </w:rPr>
                              <w:t>s</w:t>
                            </w:r>
                            <w:r w:rsidRPr="00783262">
                              <w:rPr>
                                <w:rFonts w:ascii="Arial" w:eastAsia="Calibri" w:hAnsi="Arial" w:cs="Arial"/>
                                <w:spacing w:val="1"/>
                                <w:position w:val="1"/>
                              </w:rPr>
                              <w:t>p</w:t>
                            </w:r>
                            <w:r w:rsidRPr="00783262">
                              <w:rPr>
                                <w:rFonts w:ascii="Arial" w:eastAsia="Calibri" w:hAnsi="Arial" w:cs="Arial"/>
                                <w:position w:val="1"/>
                              </w:rPr>
                              <w:t>i</w:t>
                            </w:r>
                            <w:r w:rsidRPr="00783262">
                              <w:rPr>
                                <w:rFonts w:ascii="Arial" w:eastAsia="Calibri" w:hAnsi="Arial" w:cs="Arial"/>
                                <w:spacing w:val="1"/>
                                <w:position w:val="1"/>
                              </w:rPr>
                              <w:t>t</w:t>
                            </w:r>
                            <w:r w:rsidRPr="00783262">
                              <w:rPr>
                                <w:rFonts w:ascii="Arial" w:eastAsia="Calibri" w:hAnsi="Arial" w:cs="Arial"/>
                                <w:position w:val="1"/>
                              </w:rPr>
                              <w:t>al</w:t>
                            </w:r>
                            <w:r w:rsidR="00FA6190" w:rsidRPr="00783262">
                              <w:rPr>
                                <w:rFonts w:ascii="Arial" w:eastAsia="Calibri" w:hAnsi="Arial" w:cs="Arial"/>
                                <w:spacing w:val="1"/>
                                <w:position w:val="1"/>
                              </w:rPr>
                              <w:t>/</w:t>
                            </w:r>
                            <w:r w:rsidRPr="00783262">
                              <w:rPr>
                                <w:rFonts w:ascii="Arial" w:eastAsia="Calibri" w:hAnsi="Arial" w:cs="Arial"/>
                                <w:spacing w:val="-3"/>
                                <w:position w:val="1"/>
                              </w:rPr>
                              <w:t>I</w:t>
                            </w:r>
                            <w:r w:rsidRPr="00783262">
                              <w:rPr>
                                <w:rFonts w:ascii="Arial" w:eastAsia="Calibri" w:hAnsi="Arial" w:cs="Arial"/>
                                <w:spacing w:val="1"/>
                                <w:position w:val="1"/>
                              </w:rPr>
                              <w:t>nt</w:t>
                            </w:r>
                            <w:r w:rsidRPr="00783262">
                              <w:rPr>
                                <w:rFonts w:ascii="Arial" w:eastAsia="Calibri" w:hAnsi="Arial" w:cs="Arial"/>
                                <w:spacing w:val="-2"/>
                                <w:position w:val="1"/>
                              </w:rPr>
                              <w:t>e</w:t>
                            </w:r>
                            <w:r w:rsidRPr="00783262">
                              <w:rPr>
                                <w:rFonts w:ascii="Arial" w:eastAsia="Calibri" w:hAnsi="Arial" w:cs="Arial"/>
                                <w:spacing w:val="1"/>
                                <w:position w:val="1"/>
                              </w:rPr>
                              <w:t>n</w:t>
                            </w:r>
                            <w:r w:rsidRPr="00783262">
                              <w:rPr>
                                <w:rFonts w:ascii="Arial" w:eastAsia="Calibri" w:hAnsi="Arial" w:cs="Arial"/>
                                <w:position w:val="1"/>
                              </w:rPr>
                              <w:t>sive</w:t>
                            </w:r>
                          </w:p>
                          <w:p w14:paraId="55C05976" w14:textId="4AC79E22" w:rsidR="00455864" w:rsidRPr="00783262" w:rsidRDefault="00455864" w:rsidP="00384F92">
                            <w:pPr>
                              <w:spacing w:before="43" w:after="0" w:line="240" w:lineRule="auto"/>
                              <w:ind w:left="20" w:right="-20"/>
                              <w:jc w:val="center"/>
                              <w:rPr>
                                <w:rFonts w:ascii="Arial" w:eastAsia="Calibri" w:hAnsi="Arial" w:cs="Arial"/>
                              </w:rPr>
                              <w:pPrChange w:id="20" w:author="Anjum, Aisha" w:date="2026-01-08T15:33:00Z" w16du:dateUtc="2026-01-08T15:33:00Z">
                                <w:pPr>
                                  <w:spacing w:before="43" w:after="0" w:line="240" w:lineRule="auto"/>
                                  <w:ind w:left="20" w:right="-20"/>
                                </w:pPr>
                              </w:pPrChange>
                            </w:pPr>
                            <w:r w:rsidRPr="00783262">
                              <w:rPr>
                                <w:rFonts w:ascii="Arial" w:eastAsia="Calibri" w:hAnsi="Arial" w:cs="Arial"/>
                                <w:spacing w:val="-1"/>
                              </w:rPr>
                              <w:t>C</w:t>
                            </w:r>
                            <w:r w:rsidRPr="00783262">
                              <w:rPr>
                                <w:rFonts w:ascii="Arial" w:eastAsia="Calibri" w:hAnsi="Arial" w:cs="Arial"/>
                              </w:rPr>
                              <w:t>are Unit is</w:t>
                            </w:r>
                            <w:r w:rsidRPr="00783262">
                              <w:rPr>
                                <w:rFonts w:ascii="Arial" w:eastAsia="Calibri" w:hAnsi="Arial" w:cs="Arial"/>
                                <w:spacing w:val="1"/>
                              </w:rPr>
                              <w:t xml:space="preserve"> p</w:t>
                            </w:r>
                            <w:r w:rsidRPr="00783262">
                              <w:rPr>
                                <w:rFonts w:ascii="Arial" w:eastAsia="Calibri" w:hAnsi="Arial" w:cs="Arial"/>
                                <w:spacing w:val="-2"/>
                              </w:rPr>
                              <w:t>a</w:t>
                            </w:r>
                            <w:r w:rsidRPr="00783262">
                              <w:rPr>
                                <w:rFonts w:ascii="Arial" w:eastAsia="Calibri" w:hAnsi="Arial" w:cs="Arial"/>
                              </w:rPr>
                              <w:t>r</w:t>
                            </w:r>
                            <w:r w:rsidRPr="00783262">
                              <w:rPr>
                                <w:rFonts w:ascii="Arial" w:eastAsia="Calibri" w:hAnsi="Arial" w:cs="Arial"/>
                                <w:spacing w:val="1"/>
                              </w:rPr>
                              <w:t>t</w:t>
                            </w:r>
                            <w:r w:rsidRPr="00783262">
                              <w:rPr>
                                <w:rFonts w:ascii="Arial" w:eastAsia="Calibri" w:hAnsi="Arial" w:cs="Arial"/>
                              </w:rPr>
                              <w:t>i</w:t>
                            </w:r>
                            <w:r w:rsidRPr="00783262">
                              <w:rPr>
                                <w:rFonts w:ascii="Arial" w:eastAsia="Calibri" w:hAnsi="Arial" w:cs="Arial"/>
                                <w:spacing w:val="-1"/>
                              </w:rPr>
                              <w:t>c</w:t>
                            </w:r>
                            <w:r w:rsidRPr="00783262">
                              <w:rPr>
                                <w:rFonts w:ascii="Arial" w:eastAsia="Calibri" w:hAnsi="Arial" w:cs="Arial"/>
                              </w:rPr>
                              <w:t>i</w:t>
                            </w:r>
                            <w:r w:rsidRPr="00783262">
                              <w:rPr>
                                <w:rFonts w:ascii="Arial" w:eastAsia="Calibri" w:hAnsi="Arial" w:cs="Arial"/>
                                <w:spacing w:val="1"/>
                              </w:rPr>
                              <w:t>p</w:t>
                            </w:r>
                            <w:r w:rsidRPr="00783262">
                              <w:rPr>
                                <w:rFonts w:ascii="Arial" w:eastAsia="Calibri" w:hAnsi="Arial" w:cs="Arial"/>
                                <w:spacing w:val="-2"/>
                              </w:rPr>
                              <w:t>a</w:t>
                            </w:r>
                            <w:r w:rsidRPr="00783262">
                              <w:rPr>
                                <w:rFonts w:ascii="Arial" w:eastAsia="Calibri" w:hAnsi="Arial" w:cs="Arial"/>
                                <w:spacing w:val="1"/>
                              </w:rPr>
                              <w:t>t</w:t>
                            </w:r>
                            <w:r w:rsidRPr="00783262">
                              <w:rPr>
                                <w:rFonts w:ascii="Arial" w:eastAsia="Calibri" w:hAnsi="Arial" w:cs="Arial"/>
                              </w:rPr>
                              <w:t>i</w:t>
                            </w:r>
                            <w:r w:rsidRPr="00783262">
                              <w:rPr>
                                <w:rFonts w:ascii="Arial" w:eastAsia="Calibri" w:hAnsi="Arial" w:cs="Arial"/>
                                <w:spacing w:val="1"/>
                              </w:rPr>
                              <w:t>n</w:t>
                            </w:r>
                            <w:r w:rsidRPr="00783262">
                              <w:rPr>
                                <w:rFonts w:ascii="Arial" w:eastAsia="Calibri" w:hAnsi="Arial" w:cs="Arial"/>
                              </w:rPr>
                              <w:t>g</w:t>
                            </w:r>
                            <w:r w:rsidRPr="00783262">
                              <w:rPr>
                                <w:rFonts w:ascii="Arial" w:eastAsia="Calibri" w:hAnsi="Arial" w:cs="Arial"/>
                                <w:spacing w:val="-6"/>
                              </w:rPr>
                              <w:t xml:space="preserve"> </w:t>
                            </w:r>
                            <w:r w:rsidRPr="00783262">
                              <w:rPr>
                                <w:rFonts w:ascii="Arial" w:eastAsia="Calibri" w:hAnsi="Arial" w:cs="Arial"/>
                              </w:rPr>
                              <w:t xml:space="preserve">in </w:t>
                            </w:r>
                            <w:r w:rsidR="00FA6190" w:rsidRPr="00783262">
                              <w:rPr>
                                <w:rFonts w:ascii="Arial" w:eastAsia="Calibri" w:hAnsi="Arial" w:cs="Arial"/>
                              </w:rPr>
                              <w:t>the</w:t>
                            </w:r>
                            <w:r w:rsidRPr="00783262">
                              <w:rPr>
                                <w:rFonts w:ascii="Arial" w:eastAsia="Calibri" w:hAnsi="Arial" w:cs="Arial"/>
                              </w:rPr>
                              <w:t xml:space="preserve"> REMAP-CAP Trial in </w:t>
                            </w:r>
                            <w:r w:rsidRPr="00783262">
                              <w:rPr>
                                <w:rFonts w:ascii="Arial" w:eastAsia="Calibri" w:hAnsi="Arial" w:cs="Arial"/>
                                <w:spacing w:val="-1"/>
                              </w:rPr>
                              <w:t>Intensive Care Unit</w:t>
                            </w:r>
                            <w:r w:rsidRPr="00783262">
                              <w:rPr>
                                <w:rFonts w:ascii="Arial" w:eastAsia="Calibri" w:hAnsi="Arial" w:cs="Arial"/>
                                <w:spacing w:val="1"/>
                              </w:rPr>
                              <w:t xml:space="preserve"> p</w:t>
                            </w:r>
                            <w:r w:rsidRPr="00783262">
                              <w:rPr>
                                <w:rFonts w:ascii="Arial" w:eastAsia="Calibri" w:hAnsi="Arial" w:cs="Arial"/>
                                <w:spacing w:val="-2"/>
                              </w:rPr>
                              <w:t>a</w:t>
                            </w:r>
                            <w:r w:rsidRPr="00783262">
                              <w:rPr>
                                <w:rFonts w:ascii="Arial" w:eastAsia="Calibri" w:hAnsi="Arial" w:cs="Arial"/>
                                <w:spacing w:val="1"/>
                              </w:rPr>
                              <w:t>t</w:t>
                            </w:r>
                            <w:r w:rsidRPr="00783262">
                              <w:rPr>
                                <w:rFonts w:ascii="Arial" w:eastAsia="Calibri" w:hAnsi="Arial" w:cs="Arial"/>
                              </w:rPr>
                              <w:t>i</w:t>
                            </w:r>
                            <w:r w:rsidRPr="00783262">
                              <w:rPr>
                                <w:rFonts w:ascii="Arial" w:eastAsia="Calibri" w:hAnsi="Arial" w:cs="Arial"/>
                                <w:spacing w:val="-2"/>
                              </w:rPr>
                              <w:t>e</w:t>
                            </w:r>
                            <w:r w:rsidRPr="00783262">
                              <w:rPr>
                                <w:rFonts w:ascii="Arial" w:eastAsia="Calibri" w:hAnsi="Arial" w:cs="Arial"/>
                                <w:spacing w:val="1"/>
                              </w:rPr>
                              <w:t>nt</w:t>
                            </w:r>
                            <w:r w:rsidRPr="00783262">
                              <w:rPr>
                                <w:rFonts w:ascii="Arial" w:eastAsia="Calibri" w:hAnsi="Arial" w:cs="Arial"/>
                              </w:rPr>
                              <w:t>s</w:t>
                            </w:r>
                            <w:r w:rsidR="00FA6190" w:rsidRPr="00783262">
                              <w:rPr>
                                <w:rFonts w:ascii="Arial" w:eastAsia="Calibri" w:hAnsi="Arial" w:cs="Arial"/>
                              </w:rPr>
                              <w:t>/ ward patients</w:t>
                            </w:r>
                            <w:r w:rsidRPr="00783262">
                              <w:rPr>
                                <w:rFonts w:ascii="Arial" w:eastAsia="Calibri" w:hAnsi="Arial" w:cs="Arial"/>
                                <w:spacing w:val="-2"/>
                              </w:rPr>
                              <w:t xml:space="preserve"> </w:t>
                            </w:r>
                            <w:r w:rsidRPr="00783262">
                              <w:rPr>
                                <w:rFonts w:ascii="Arial" w:eastAsia="Calibri" w:hAnsi="Arial" w:cs="Arial"/>
                              </w:rPr>
                              <w:t xml:space="preserve">with </w:t>
                            </w:r>
                            <w:r w:rsidR="00FA6190" w:rsidRPr="00783262">
                              <w:rPr>
                                <w:rFonts w:ascii="Arial" w:eastAsia="Calibri" w:hAnsi="Arial" w:cs="Arial"/>
                              </w:rPr>
                              <w:t>COVID-19, influenza or</w:t>
                            </w:r>
                            <w:r w:rsidRPr="00783262">
                              <w:rPr>
                                <w:rFonts w:ascii="Arial" w:eastAsia="Calibri" w:hAnsi="Arial" w:cs="Arial"/>
                              </w:rPr>
                              <w:t xml:space="preserve"> pneumonia</w:t>
                            </w:r>
                            <w:ins w:id="21" w:author="Anjum, Aisha" w:date="2026-01-08T15:33:00Z" w16du:dateUtc="2026-01-08T15:33:00Z">
                              <w:r w:rsidR="00384F92">
                                <w:rPr>
                                  <w:rFonts w:ascii="Arial" w:eastAsia="Calibri" w:hAnsi="Arial" w:cs="Arial"/>
                                </w:rPr>
                                <w:t>.</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E341B" id="Text Box 26" o:spid="_x0000_s1027" type="#_x0000_t202" style="position:absolute;margin-left:268.95pt;margin-top:67.2pt;width:217.95pt;height:98.1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" filled="f" stroked="f">
                <v:textbox inset="0,0,0,0">
                  <w:txbxContent>
                    <w:p w14:paraId="24D335B6" w14:textId="18C86B69" w:rsidR="00455864" w:rsidRPr="00783262" w:rsidRDefault="00455864" w:rsidP="00384F92">
                      <w:pPr>
                        <w:spacing w:after="0" w:line="264" w:lineRule="exact"/>
                        <w:ind w:left="20" w:right="-20"/>
                        <w:jc w:val="center"/>
                        <w:rPr>
                          <w:rFonts w:ascii="Arial" w:eastAsia="Calibri" w:hAnsi="Arial" w:cs="Arial"/>
                        </w:rPr>
                        <w:pPrChange w:id="22" w:author="Anjum, Aisha" w:date="2026-01-08T15:33:00Z" w16du:dateUtc="2026-01-08T15:33:00Z">
                          <w:pPr>
                            <w:spacing w:after="0" w:line="264" w:lineRule="exact"/>
                            <w:ind w:left="20" w:right="-20"/>
                          </w:pPr>
                        </w:pPrChange>
                      </w:pPr>
                      <w:r w:rsidRPr="00783262">
                        <w:rPr>
                          <w:rFonts w:ascii="Arial" w:eastAsia="Calibri" w:hAnsi="Arial" w:cs="Arial"/>
                          <w:position w:val="1"/>
                        </w:rPr>
                        <w:t>T</w:t>
                      </w:r>
                      <w:r w:rsidRPr="00783262">
                        <w:rPr>
                          <w:rFonts w:ascii="Arial" w:eastAsia="Calibri" w:hAnsi="Arial" w:cs="Arial"/>
                          <w:spacing w:val="2"/>
                          <w:position w:val="1"/>
                        </w:rPr>
                        <w:t>h</w:t>
                      </w:r>
                      <w:r w:rsidRPr="00783262">
                        <w:rPr>
                          <w:rFonts w:ascii="Arial" w:eastAsia="Calibri" w:hAnsi="Arial" w:cs="Arial"/>
                          <w:position w:val="1"/>
                        </w:rPr>
                        <w:t>e</w:t>
                      </w:r>
                      <w:r w:rsidRPr="00783262">
                        <w:rPr>
                          <w:rFonts w:ascii="Arial" w:eastAsia="Calibri" w:hAnsi="Arial" w:cs="Arial"/>
                          <w:spacing w:val="-2"/>
                          <w:position w:val="1"/>
                        </w:rPr>
                        <w:t xml:space="preserve"> </w:t>
                      </w:r>
                      <w:r w:rsidRPr="00B62C95">
                        <w:rPr>
                          <w:rFonts w:ascii="Arial" w:eastAsia="Calibri" w:hAnsi="Arial" w:cs="Arial"/>
                          <w:spacing w:val="1"/>
                          <w:position w:val="1"/>
                          <w:highlight w:val="yellow"/>
                          <w:rPrChange w:id="23" w:author="Anjum, Aisha" w:date="2026-01-08T15:33:00Z" w16du:dateUtc="2026-01-08T15:33:00Z">
                            <w:rPr>
                              <w:rFonts w:ascii="Arial" w:eastAsia="Calibri" w:hAnsi="Arial" w:cs="Arial"/>
                              <w:spacing w:val="1"/>
                              <w:position w:val="1"/>
                            </w:rPr>
                          </w:rPrChange>
                        </w:rPr>
                        <w:t>[</w:t>
                      </w:r>
                      <w:r w:rsidRPr="00B62C95">
                        <w:rPr>
                          <w:rFonts w:ascii="Arial" w:eastAsia="Calibri" w:hAnsi="Arial" w:cs="Arial"/>
                          <w:i/>
                          <w:position w:val="1"/>
                          <w:highlight w:val="yellow"/>
                          <w:rPrChange w:id="24" w:author="Anjum, Aisha" w:date="2026-01-08T15:33:00Z" w16du:dateUtc="2026-01-08T15:33:00Z">
                            <w:rPr>
                              <w:rFonts w:ascii="Arial" w:eastAsia="Calibri" w:hAnsi="Arial" w:cs="Arial"/>
                              <w:i/>
                              <w:position w:val="1"/>
                            </w:rPr>
                          </w:rPrChange>
                        </w:rPr>
                        <w:t>I</w:t>
                      </w:r>
                      <w:r w:rsidRPr="00B62C95">
                        <w:rPr>
                          <w:rFonts w:ascii="Arial" w:eastAsia="Calibri" w:hAnsi="Arial" w:cs="Arial"/>
                          <w:i/>
                          <w:spacing w:val="-1"/>
                          <w:position w:val="1"/>
                          <w:highlight w:val="yellow"/>
                          <w:rPrChange w:id="25" w:author="Anjum, Aisha" w:date="2026-01-08T15:33:00Z" w16du:dateUtc="2026-01-08T15:33:00Z">
                            <w:rPr>
                              <w:rFonts w:ascii="Arial" w:eastAsia="Calibri" w:hAnsi="Arial" w:cs="Arial"/>
                              <w:i/>
                              <w:spacing w:val="-1"/>
                              <w:position w:val="1"/>
                            </w:rPr>
                          </w:rPrChange>
                        </w:rPr>
                        <w:t>n</w:t>
                      </w:r>
                      <w:r w:rsidRPr="00B62C95">
                        <w:rPr>
                          <w:rFonts w:ascii="Arial" w:eastAsia="Calibri" w:hAnsi="Arial" w:cs="Arial"/>
                          <w:i/>
                          <w:position w:val="1"/>
                          <w:highlight w:val="yellow"/>
                          <w:rPrChange w:id="26" w:author="Anjum, Aisha" w:date="2026-01-08T15:33:00Z" w16du:dateUtc="2026-01-08T15:33:00Z">
                            <w:rPr>
                              <w:rFonts w:ascii="Arial" w:eastAsia="Calibri" w:hAnsi="Arial" w:cs="Arial"/>
                              <w:i/>
                              <w:position w:val="1"/>
                            </w:rPr>
                          </w:rPrChange>
                        </w:rPr>
                        <w:t>s</w:t>
                      </w:r>
                      <w:r w:rsidRPr="00B62C95">
                        <w:rPr>
                          <w:rFonts w:ascii="Arial" w:eastAsia="Calibri" w:hAnsi="Arial" w:cs="Arial"/>
                          <w:i/>
                          <w:spacing w:val="1"/>
                          <w:position w:val="1"/>
                          <w:highlight w:val="yellow"/>
                          <w:rPrChange w:id="27" w:author="Anjum, Aisha" w:date="2026-01-08T15:33:00Z" w16du:dateUtc="2026-01-08T15:33:00Z">
                            <w:rPr>
                              <w:rFonts w:ascii="Arial" w:eastAsia="Calibri" w:hAnsi="Arial" w:cs="Arial"/>
                              <w:i/>
                              <w:spacing w:val="1"/>
                              <w:position w:val="1"/>
                            </w:rPr>
                          </w:rPrChange>
                        </w:rPr>
                        <w:t>e</w:t>
                      </w:r>
                      <w:r w:rsidRPr="00B62C95">
                        <w:rPr>
                          <w:rFonts w:ascii="Arial" w:eastAsia="Calibri" w:hAnsi="Arial" w:cs="Arial"/>
                          <w:i/>
                          <w:position w:val="1"/>
                          <w:highlight w:val="yellow"/>
                          <w:rPrChange w:id="28" w:author="Anjum, Aisha" w:date="2026-01-08T15:33:00Z" w16du:dateUtc="2026-01-08T15:33:00Z">
                            <w:rPr>
                              <w:rFonts w:ascii="Arial" w:eastAsia="Calibri" w:hAnsi="Arial" w:cs="Arial"/>
                              <w:i/>
                              <w:position w:val="1"/>
                            </w:rPr>
                          </w:rPrChange>
                        </w:rPr>
                        <w:t>rt</w:t>
                      </w:r>
                      <w:r w:rsidRPr="00B62C95">
                        <w:rPr>
                          <w:rFonts w:ascii="Arial" w:eastAsia="Calibri" w:hAnsi="Arial" w:cs="Arial"/>
                          <w:i/>
                          <w:spacing w:val="-3"/>
                          <w:position w:val="1"/>
                          <w:highlight w:val="yellow"/>
                          <w:rPrChange w:id="29" w:author="Anjum, Aisha" w:date="2026-01-08T15:33:00Z" w16du:dateUtc="2026-01-08T15:33:00Z">
                            <w:rPr>
                              <w:rFonts w:ascii="Arial" w:eastAsia="Calibri" w:hAnsi="Arial" w:cs="Arial"/>
                              <w:i/>
                              <w:spacing w:val="-3"/>
                              <w:position w:val="1"/>
                            </w:rPr>
                          </w:rPrChange>
                        </w:rPr>
                        <w:t xml:space="preserve"> </w:t>
                      </w:r>
                      <w:r w:rsidRPr="00B62C95">
                        <w:rPr>
                          <w:rFonts w:ascii="Arial" w:eastAsia="Calibri" w:hAnsi="Arial" w:cs="Arial"/>
                          <w:i/>
                          <w:position w:val="1"/>
                          <w:highlight w:val="yellow"/>
                          <w:rPrChange w:id="30" w:author="Anjum, Aisha" w:date="2026-01-08T15:33:00Z" w16du:dateUtc="2026-01-08T15:33:00Z">
                            <w:rPr>
                              <w:rFonts w:ascii="Arial" w:eastAsia="Calibri" w:hAnsi="Arial" w:cs="Arial"/>
                              <w:i/>
                              <w:position w:val="1"/>
                            </w:rPr>
                          </w:rPrChange>
                        </w:rPr>
                        <w:t>s</w:t>
                      </w:r>
                      <w:r w:rsidRPr="00B62C95">
                        <w:rPr>
                          <w:rFonts w:ascii="Arial" w:eastAsia="Calibri" w:hAnsi="Arial" w:cs="Arial"/>
                          <w:i/>
                          <w:spacing w:val="-2"/>
                          <w:position w:val="1"/>
                          <w:highlight w:val="yellow"/>
                          <w:rPrChange w:id="31" w:author="Anjum, Aisha" w:date="2026-01-08T15:33:00Z" w16du:dateUtc="2026-01-08T15:33:00Z">
                            <w:rPr>
                              <w:rFonts w:ascii="Arial" w:eastAsia="Calibri" w:hAnsi="Arial" w:cs="Arial"/>
                              <w:i/>
                              <w:spacing w:val="-2"/>
                              <w:position w:val="1"/>
                            </w:rPr>
                          </w:rPrChange>
                        </w:rPr>
                        <w:t>i</w:t>
                      </w:r>
                      <w:r w:rsidRPr="00B62C95">
                        <w:rPr>
                          <w:rFonts w:ascii="Arial" w:eastAsia="Calibri" w:hAnsi="Arial" w:cs="Arial"/>
                          <w:i/>
                          <w:spacing w:val="1"/>
                          <w:position w:val="1"/>
                          <w:highlight w:val="yellow"/>
                          <w:rPrChange w:id="32" w:author="Anjum, Aisha" w:date="2026-01-08T15:33:00Z" w16du:dateUtc="2026-01-08T15:33:00Z">
                            <w:rPr>
                              <w:rFonts w:ascii="Arial" w:eastAsia="Calibri" w:hAnsi="Arial" w:cs="Arial"/>
                              <w:i/>
                              <w:spacing w:val="1"/>
                              <w:position w:val="1"/>
                            </w:rPr>
                          </w:rPrChange>
                        </w:rPr>
                        <w:t>t</w:t>
                      </w:r>
                      <w:r w:rsidRPr="00B62C95">
                        <w:rPr>
                          <w:rFonts w:ascii="Arial" w:eastAsia="Calibri" w:hAnsi="Arial" w:cs="Arial"/>
                          <w:i/>
                          <w:position w:val="1"/>
                          <w:highlight w:val="yellow"/>
                          <w:rPrChange w:id="33" w:author="Anjum, Aisha" w:date="2026-01-08T15:33:00Z" w16du:dateUtc="2026-01-08T15:33:00Z">
                            <w:rPr>
                              <w:rFonts w:ascii="Arial" w:eastAsia="Calibri" w:hAnsi="Arial" w:cs="Arial"/>
                              <w:i/>
                              <w:position w:val="1"/>
                            </w:rPr>
                          </w:rPrChange>
                        </w:rPr>
                        <w:t>e</w:t>
                      </w:r>
                      <w:r w:rsidRPr="00B62C95">
                        <w:rPr>
                          <w:rFonts w:ascii="Arial" w:eastAsia="Calibri" w:hAnsi="Arial" w:cs="Arial"/>
                          <w:i/>
                          <w:spacing w:val="-1"/>
                          <w:position w:val="1"/>
                          <w:highlight w:val="yellow"/>
                          <w:rPrChange w:id="34" w:author="Anjum, Aisha" w:date="2026-01-08T15:33:00Z" w16du:dateUtc="2026-01-08T15:33:00Z">
                            <w:rPr>
                              <w:rFonts w:ascii="Arial" w:eastAsia="Calibri" w:hAnsi="Arial" w:cs="Arial"/>
                              <w:i/>
                              <w:spacing w:val="-1"/>
                              <w:position w:val="1"/>
                            </w:rPr>
                          </w:rPrChange>
                        </w:rPr>
                        <w:t xml:space="preserve"> na</w:t>
                      </w:r>
                      <w:r w:rsidRPr="00B62C95">
                        <w:rPr>
                          <w:rFonts w:ascii="Arial" w:eastAsia="Calibri" w:hAnsi="Arial" w:cs="Arial"/>
                          <w:i/>
                          <w:position w:val="1"/>
                          <w:highlight w:val="yellow"/>
                          <w:rPrChange w:id="35" w:author="Anjum, Aisha" w:date="2026-01-08T15:33:00Z" w16du:dateUtc="2026-01-08T15:33:00Z">
                            <w:rPr>
                              <w:rFonts w:ascii="Arial" w:eastAsia="Calibri" w:hAnsi="Arial" w:cs="Arial"/>
                              <w:i/>
                              <w:position w:val="1"/>
                            </w:rPr>
                          </w:rPrChange>
                        </w:rPr>
                        <w:t>me</w:t>
                      </w:r>
                      <w:r w:rsidRPr="00783262">
                        <w:rPr>
                          <w:rFonts w:ascii="Arial" w:eastAsia="Calibri" w:hAnsi="Arial" w:cs="Arial"/>
                          <w:i/>
                          <w:position w:val="1"/>
                        </w:rPr>
                        <w:t>]</w:t>
                      </w:r>
                      <w:r w:rsidRPr="00783262">
                        <w:rPr>
                          <w:rFonts w:ascii="Arial" w:eastAsia="Calibri" w:hAnsi="Arial" w:cs="Arial"/>
                          <w:i/>
                          <w:spacing w:val="-1"/>
                          <w:position w:val="1"/>
                        </w:rPr>
                        <w:t xml:space="preserve"> </w:t>
                      </w:r>
                      <w:r w:rsidRPr="00783262">
                        <w:rPr>
                          <w:rFonts w:ascii="Arial" w:eastAsia="Calibri" w:hAnsi="Arial" w:cs="Arial"/>
                          <w:spacing w:val="-1"/>
                          <w:position w:val="1"/>
                        </w:rPr>
                        <w:t>H</w:t>
                      </w:r>
                      <w:r w:rsidRPr="00783262">
                        <w:rPr>
                          <w:rFonts w:ascii="Arial" w:eastAsia="Calibri" w:hAnsi="Arial" w:cs="Arial"/>
                          <w:spacing w:val="-2"/>
                          <w:position w:val="1"/>
                        </w:rPr>
                        <w:t>o</w:t>
                      </w:r>
                      <w:r w:rsidRPr="00783262">
                        <w:rPr>
                          <w:rFonts w:ascii="Arial" w:eastAsia="Calibri" w:hAnsi="Arial" w:cs="Arial"/>
                          <w:position w:val="1"/>
                        </w:rPr>
                        <w:t>s</w:t>
                      </w:r>
                      <w:r w:rsidRPr="00783262">
                        <w:rPr>
                          <w:rFonts w:ascii="Arial" w:eastAsia="Calibri" w:hAnsi="Arial" w:cs="Arial"/>
                          <w:spacing w:val="1"/>
                          <w:position w:val="1"/>
                        </w:rPr>
                        <w:t>p</w:t>
                      </w:r>
                      <w:r w:rsidRPr="00783262">
                        <w:rPr>
                          <w:rFonts w:ascii="Arial" w:eastAsia="Calibri" w:hAnsi="Arial" w:cs="Arial"/>
                          <w:position w:val="1"/>
                        </w:rPr>
                        <w:t>i</w:t>
                      </w:r>
                      <w:r w:rsidRPr="00783262">
                        <w:rPr>
                          <w:rFonts w:ascii="Arial" w:eastAsia="Calibri" w:hAnsi="Arial" w:cs="Arial"/>
                          <w:spacing w:val="1"/>
                          <w:position w:val="1"/>
                        </w:rPr>
                        <w:t>t</w:t>
                      </w:r>
                      <w:r w:rsidRPr="00783262">
                        <w:rPr>
                          <w:rFonts w:ascii="Arial" w:eastAsia="Calibri" w:hAnsi="Arial" w:cs="Arial"/>
                          <w:position w:val="1"/>
                        </w:rPr>
                        <w:t>al</w:t>
                      </w:r>
                      <w:r w:rsidR="00FA6190" w:rsidRPr="00783262">
                        <w:rPr>
                          <w:rFonts w:ascii="Arial" w:eastAsia="Calibri" w:hAnsi="Arial" w:cs="Arial"/>
                          <w:spacing w:val="1"/>
                          <w:position w:val="1"/>
                        </w:rPr>
                        <w:t>/</w:t>
                      </w:r>
                      <w:r w:rsidRPr="00783262">
                        <w:rPr>
                          <w:rFonts w:ascii="Arial" w:eastAsia="Calibri" w:hAnsi="Arial" w:cs="Arial"/>
                          <w:spacing w:val="-3"/>
                          <w:position w:val="1"/>
                        </w:rPr>
                        <w:t>I</w:t>
                      </w:r>
                      <w:r w:rsidRPr="00783262">
                        <w:rPr>
                          <w:rFonts w:ascii="Arial" w:eastAsia="Calibri" w:hAnsi="Arial" w:cs="Arial"/>
                          <w:spacing w:val="1"/>
                          <w:position w:val="1"/>
                        </w:rPr>
                        <w:t>nt</w:t>
                      </w:r>
                      <w:r w:rsidRPr="00783262">
                        <w:rPr>
                          <w:rFonts w:ascii="Arial" w:eastAsia="Calibri" w:hAnsi="Arial" w:cs="Arial"/>
                          <w:spacing w:val="-2"/>
                          <w:position w:val="1"/>
                        </w:rPr>
                        <w:t>e</w:t>
                      </w:r>
                      <w:r w:rsidRPr="00783262">
                        <w:rPr>
                          <w:rFonts w:ascii="Arial" w:eastAsia="Calibri" w:hAnsi="Arial" w:cs="Arial"/>
                          <w:spacing w:val="1"/>
                          <w:position w:val="1"/>
                        </w:rPr>
                        <w:t>n</w:t>
                      </w:r>
                      <w:r w:rsidRPr="00783262">
                        <w:rPr>
                          <w:rFonts w:ascii="Arial" w:eastAsia="Calibri" w:hAnsi="Arial" w:cs="Arial"/>
                          <w:position w:val="1"/>
                        </w:rPr>
                        <w:t>sive</w:t>
                      </w:r>
                    </w:p>
                    <w:p w14:paraId="55C05976" w14:textId="4AC79E22" w:rsidR="00455864" w:rsidRPr="00783262" w:rsidRDefault="00455864" w:rsidP="00384F92">
                      <w:pPr>
                        <w:spacing w:before="43" w:after="0" w:line="240" w:lineRule="auto"/>
                        <w:ind w:left="20" w:right="-20"/>
                        <w:jc w:val="center"/>
                        <w:rPr>
                          <w:rFonts w:ascii="Arial" w:eastAsia="Calibri" w:hAnsi="Arial" w:cs="Arial"/>
                        </w:rPr>
                        <w:pPrChange w:id="36" w:author="Anjum, Aisha" w:date="2026-01-08T15:33:00Z" w16du:dateUtc="2026-01-08T15:33:00Z">
                          <w:pPr>
                            <w:spacing w:before="43" w:after="0" w:line="240" w:lineRule="auto"/>
                            <w:ind w:left="20" w:right="-20"/>
                          </w:pPr>
                        </w:pPrChange>
                      </w:pPr>
                      <w:r w:rsidRPr="00783262">
                        <w:rPr>
                          <w:rFonts w:ascii="Arial" w:eastAsia="Calibri" w:hAnsi="Arial" w:cs="Arial"/>
                          <w:spacing w:val="-1"/>
                        </w:rPr>
                        <w:t>C</w:t>
                      </w:r>
                      <w:r w:rsidRPr="00783262">
                        <w:rPr>
                          <w:rFonts w:ascii="Arial" w:eastAsia="Calibri" w:hAnsi="Arial" w:cs="Arial"/>
                        </w:rPr>
                        <w:t>are Unit is</w:t>
                      </w:r>
                      <w:r w:rsidRPr="00783262">
                        <w:rPr>
                          <w:rFonts w:ascii="Arial" w:eastAsia="Calibri" w:hAnsi="Arial" w:cs="Arial"/>
                          <w:spacing w:val="1"/>
                        </w:rPr>
                        <w:t xml:space="preserve"> p</w:t>
                      </w:r>
                      <w:r w:rsidRPr="00783262">
                        <w:rPr>
                          <w:rFonts w:ascii="Arial" w:eastAsia="Calibri" w:hAnsi="Arial" w:cs="Arial"/>
                          <w:spacing w:val="-2"/>
                        </w:rPr>
                        <w:t>a</w:t>
                      </w:r>
                      <w:r w:rsidRPr="00783262">
                        <w:rPr>
                          <w:rFonts w:ascii="Arial" w:eastAsia="Calibri" w:hAnsi="Arial" w:cs="Arial"/>
                        </w:rPr>
                        <w:t>r</w:t>
                      </w:r>
                      <w:r w:rsidRPr="00783262">
                        <w:rPr>
                          <w:rFonts w:ascii="Arial" w:eastAsia="Calibri" w:hAnsi="Arial" w:cs="Arial"/>
                          <w:spacing w:val="1"/>
                        </w:rPr>
                        <w:t>t</w:t>
                      </w:r>
                      <w:r w:rsidRPr="00783262">
                        <w:rPr>
                          <w:rFonts w:ascii="Arial" w:eastAsia="Calibri" w:hAnsi="Arial" w:cs="Arial"/>
                        </w:rPr>
                        <w:t>i</w:t>
                      </w:r>
                      <w:r w:rsidRPr="00783262">
                        <w:rPr>
                          <w:rFonts w:ascii="Arial" w:eastAsia="Calibri" w:hAnsi="Arial" w:cs="Arial"/>
                          <w:spacing w:val="-1"/>
                        </w:rPr>
                        <w:t>c</w:t>
                      </w:r>
                      <w:r w:rsidRPr="00783262">
                        <w:rPr>
                          <w:rFonts w:ascii="Arial" w:eastAsia="Calibri" w:hAnsi="Arial" w:cs="Arial"/>
                        </w:rPr>
                        <w:t>i</w:t>
                      </w:r>
                      <w:r w:rsidRPr="00783262">
                        <w:rPr>
                          <w:rFonts w:ascii="Arial" w:eastAsia="Calibri" w:hAnsi="Arial" w:cs="Arial"/>
                          <w:spacing w:val="1"/>
                        </w:rPr>
                        <w:t>p</w:t>
                      </w:r>
                      <w:r w:rsidRPr="00783262">
                        <w:rPr>
                          <w:rFonts w:ascii="Arial" w:eastAsia="Calibri" w:hAnsi="Arial" w:cs="Arial"/>
                          <w:spacing w:val="-2"/>
                        </w:rPr>
                        <w:t>a</w:t>
                      </w:r>
                      <w:r w:rsidRPr="00783262">
                        <w:rPr>
                          <w:rFonts w:ascii="Arial" w:eastAsia="Calibri" w:hAnsi="Arial" w:cs="Arial"/>
                          <w:spacing w:val="1"/>
                        </w:rPr>
                        <w:t>t</w:t>
                      </w:r>
                      <w:r w:rsidRPr="00783262">
                        <w:rPr>
                          <w:rFonts w:ascii="Arial" w:eastAsia="Calibri" w:hAnsi="Arial" w:cs="Arial"/>
                        </w:rPr>
                        <w:t>i</w:t>
                      </w:r>
                      <w:r w:rsidRPr="00783262">
                        <w:rPr>
                          <w:rFonts w:ascii="Arial" w:eastAsia="Calibri" w:hAnsi="Arial" w:cs="Arial"/>
                          <w:spacing w:val="1"/>
                        </w:rPr>
                        <w:t>n</w:t>
                      </w:r>
                      <w:r w:rsidRPr="00783262">
                        <w:rPr>
                          <w:rFonts w:ascii="Arial" w:eastAsia="Calibri" w:hAnsi="Arial" w:cs="Arial"/>
                        </w:rPr>
                        <w:t>g</w:t>
                      </w:r>
                      <w:r w:rsidRPr="00783262">
                        <w:rPr>
                          <w:rFonts w:ascii="Arial" w:eastAsia="Calibri" w:hAnsi="Arial" w:cs="Arial"/>
                          <w:spacing w:val="-6"/>
                        </w:rPr>
                        <w:t xml:space="preserve"> </w:t>
                      </w:r>
                      <w:r w:rsidRPr="00783262">
                        <w:rPr>
                          <w:rFonts w:ascii="Arial" w:eastAsia="Calibri" w:hAnsi="Arial" w:cs="Arial"/>
                        </w:rPr>
                        <w:t xml:space="preserve">in </w:t>
                      </w:r>
                      <w:r w:rsidR="00FA6190" w:rsidRPr="00783262">
                        <w:rPr>
                          <w:rFonts w:ascii="Arial" w:eastAsia="Calibri" w:hAnsi="Arial" w:cs="Arial"/>
                        </w:rPr>
                        <w:t>the</w:t>
                      </w:r>
                      <w:r w:rsidRPr="00783262">
                        <w:rPr>
                          <w:rFonts w:ascii="Arial" w:eastAsia="Calibri" w:hAnsi="Arial" w:cs="Arial"/>
                        </w:rPr>
                        <w:t xml:space="preserve"> REMAP-CAP Trial in </w:t>
                      </w:r>
                      <w:r w:rsidRPr="00783262">
                        <w:rPr>
                          <w:rFonts w:ascii="Arial" w:eastAsia="Calibri" w:hAnsi="Arial" w:cs="Arial"/>
                          <w:spacing w:val="-1"/>
                        </w:rPr>
                        <w:t>Intensive Care Unit</w:t>
                      </w:r>
                      <w:r w:rsidRPr="00783262">
                        <w:rPr>
                          <w:rFonts w:ascii="Arial" w:eastAsia="Calibri" w:hAnsi="Arial" w:cs="Arial"/>
                          <w:spacing w:val="1"/>
                        </w:rPr>
                        <w:t xml:space="preserve"> p</w:t>
                      </w:r>
                      <w:r w:rsidRPr="00783262">
                        <w:rPr>
                          <w:rFonts w:ascii="Arial" w:eastAsia="Calibri" w:hAnsi="Arial" w:cs="Arial"/>
                          <w:spacing w:val="-2"/>
                        </w:rPr>
                        <w:t>a</w:t>
                      </w:r>
                      <w:r w:rsidRPr="00783262">
                        <w:rPr>
                          <w:rFonts w:ascii="Arial" w:eastAsia="Calibri" w:hAnsi="Arial" w:cs="Arial"/>
                          <w:spacing w:val="1"/>
                        </w:rPr>
                        <w:t>t</w:t>
                      </w:r>
                      <w:r w:rsidRPr="00783262">
                        <w:rPr>
                          <w:rFonts w:ascii="Arial" w:eastAsia="Calibri" w:hAnsi="Arial" w:cs="Arial"/>
                        </w:rPr>
                        <w:t>i</w:t>
                      </w:r>
                      <w:r w:rsidRPr="00783262">
                        <w:rPr>
                          <w:rFonts w:ascii="Arial" w:eastAsia="Calibri" w:hAnsi="Arial" w:cs="Arial"/>
                          <w:spacing w:val="-2"/>
                        </w:rPr>
                        <w:t>e</w:t>
                      </w:r>
                      <w:r w:rsidRPr="00783262">
                        <w:rPr>
                          <w:rFonts w:ascii="Arial" w:eastAsia="Calibri" w:hAnsi="Arial" w:cs="Arial"/>
                          <w:spacing w:val="1"/>
                        </w:rPr>
                        <w:t>nt</w:t>
                      </w:r>
                      <w:r w:rsidRPr="00783262">
                        <w:rPr>
                          <w:rFonts w:ascii="Arial" w:eastAsia="Calibri" w:hAnsi="Arial" w:cs="Arial"/>
                        </w:rPr>
                        <w:t>s</w:t>
                      </w:r>
                      <w:r w:rsidR="00FA6190" w:rsidRPr="00783262">
                        <w:rPr>
                          <w:rFonts w:ascii="Arial" w:eastAsia="Calibri" w:hAnsi="Arial" w:cs="Arial"/>
                        </w:rPr>
                        <w:t>/ ward patients</w:t>
                      </w:r>
                      <w:r w:rsidRPr="00783262">
                        <w:rPr>
                          <w:rFonts w:ascii="Arial" w:eastAsia="Calibri" w:hAnsi="Arial" w:cs="Arial"/>
                          <w:spacing w:val="-2"/>
                        </w:rPr>
                        <w:t xml:space="preserve"> </w:t>
                      </w:r>
                      <w:r w:rsidRPr="00783262">
                        <w:rPr>
                          <w:rFonts w:ascii="Arial" w:eastAsia="Calibri" w:hAnsi="Arial" w:cs="Arial"/>
                        </w:rPr>
                        <w:t xml:space="preserve">with </w:t>
                      </w:r>
                      <w:r w:rsidR="00FA6190" w:rsidRPr="00783262">
                        <w:rPr>
                          <w:rFonts w:ascii="Arial" w:eastAsia="Calibri" w:hAnsi="Arial" w:cs="Arial"/>
                        </w:rPr>
                        <w:t>COVID-19, influenza or</w:t>
                      </w:r>
                      <w:r w:rsidRPr="00783262">
                        <w:rPr>
                          <w:rFonts w:ascii="Arial" w:eastAsia="Calibri" w:hAnsi="Arial" w:cs="Arial"/>
                        </w:rPr>
                        <w:t xml:space="preserve"> pneumonia</w:t>
                      </w:r>
                      <w:ins w:id="37" w:author="Anjum, Aisha" w:date="2026-01-08T15:33:00Z" w16du:dateUtc="2026-01-08T15:33:00Z">
                        <w:r w:rsidR="00384F92">
                          <w:rPr>
                            <w:rFonts w:ascii="Arial" w:eastAsia="Calibri" w:hAnsi="Arial" w:cs="Arial"/>
                          </w:rPr>
                          <w:t>.</w:t>
                        </w:r>
                      </w:ins>
                    </w:p>
                  </w:txbxContent>
                </v:textbox>
                <w10:wrap type="tight" anchorx="page" anchory="page"/>
              </v:shape>
            </w:pict>
          </mc:Fallback>
        </mc:AlternateContent>
      </w:r>
    </w:p>
    <w:p w14:paraId="321AFA03" w14:textId="6DE57F72" w:rsidR="00FA6190" w:rsidRDefault="00FA6190"/>
    <w:p w14:paraId="2F7DA89A" w14:textId="4C92F448" w:rsidR="00FA6190" w:rsidRDefault="00783262">
      <w:r>
        <w:rPr>
          <w:noProof/>
          <w:lang w:val="en-GB" w:eastAsia="en-GB"/>
        </w:rPr>
        <mc:AlternateContent>
          <mc:Choice Requires="wps">
            <w:drawing>
              <wp:anchor distT="0" distB="0" distL="114300" distR="114300" simplePos="0" relativeHeight="251658241" behindDoc="1" locked="0" layoutInCell="1" allowOverlap="1" wp14:anchorId="2C77F899" wp14:editId="1807344D">
                <wp:simplePos x="0" y="0"/>
                <wp:positionH relativeFrom="margin">
                  <wp:align>left</wp:align>
                </wp:positionH>
                <wp:positionV relativeFrom="page">
                  <wp:posOffset>1750695</wp:posOffset>
                </wp:positionV>
                <wp:extent cx="2216785" cy="172085"/>
                <wp:effectExtent l="0" t="0" r="12065" b="18415"/>
                <wp:wrapTight wrapText="bothSides">
                  <wp:wrapPolygon edited="0">
                    <wp:start x="0" y="0"/>
                    <wp:lineTo x="0" y="21520"/>
                    <wp:lineTo x="21532" y="21520"/>
                    <wp:lineTo x="21532" y="0"/>
                    <wp:lineTo x="0" y="0"/>
                  </wp:wrapPolygon>
                </wp:wrapTight>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989" cy="1725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C6B73" w14:textId="77777777" w:rsidR="00455864" w:rsidRPr="00783262" w:rsidRDefault="00455864" w:rsidP="00455864">
                            <w:pPr>
                              <w:spacing w:after="0" w:line="264" w:lineRule="exact"/>
                              <w:ind w:left="20" w:right="-56"/>
                              <w:rPr>
                                <w:rFonts w:ascii="Arial" w:eastAsia="Calibri" w:hAnsi="Arial" w:cs="Arial"/>
                                <w:b/>
                                <w:bCs/>
                                <w:color w:val="002060"/>
                              </w:rPr>
                            </w:pPr>
                            <w:r w:rsidRPr="00783262">
                              <w:rPr>
                                <w:rFonts w:ascii="Arial" w:eastAsia="Calibri" w:hAnsi="Arial" w:cs="Arial"/>
                                <w:b/>
                                <w:bCs/>
                                <w:color w:val="002060"/>
                                <w:position w:val="1"/>
                              </w:rPr>
                              <w:t>T</w:t>
                            </w:r>
                            <w:r w:rsidRPr="00783262">
                              <w:rPr>
                                <w:rFonts w:ascii="Arial" w:eastAsia="Calibri" w:hAnsi="Arial" w:cs="Arial"/>
                                <w:b/>
                                <w:bCs/>
                                <w:color w:val="002060"/>
                                <w:spacing w:val="2"/>
                                <w:position w:val="1"/>
                              </w:rPr>
                              <w:t>h</w:t>
                            </w:r>
                            <w:r w:rsidRPr="00783262">
                              <w:rPr>
                                <w:rFonts w:ascii="Arial" w:eastAsia="Calibri" w:hAnsi="Arial" w:cs="Arial"/>
                                <w:b/>
                                <w:bCs/>
                                <w:color w:val="002060"/>
                                <w:position w:val="1"/>
                              </w:rPr>
                              <w:t>e I</w:t>
                            </w:r>
                            <w:r w:rsidRPr="00783262">
                              <w:rPr>
                                <w:rFonts w:ascii="Arial" w:eastAsia="Calibri" w:hAnsi="Arial" w:cs="Arial"/>
                                <w:b/>
                                <w:bCs/>
                                <w:color w:val="002060"/>
                                <w:spacing w:val="-1"/>
                                <w:position w:val="1"/>
                              </w:rPr>
                              <w:t>C</w:t>
                            </w:r>
                            <w:r w:rsidRPr="00783262">
                              <w:rPr>
                                <w:rFonts w:ascii="Arial" w:eastAsia="Calibri" w:hAnsi="Arial" w:cs="Arial"/>
                                <w:b/>
                                <w:bCs/>
                                <w:color w:val="002060"/>
                                <w:position w:val="1"/>
                              </w:rPr>
                              <w:t>U</w:t>
                            </w:r>
                            <w:r w:rsidRPr="00783262">
                              <w:rPr>
                                <w:rFonts w:ascii="Arial" w:eastAsia="Calibri" w:hAnsi="Arial" w:cs="Arial"/>
                                <w:b/>
                                <w:bCs/>
                                <w:color w:val="002060"/>
                                <w:spacing w:val="-2"/>
                                <w:position w:val="1"/>
                              </w:rPr>
                              <w:t xml:space="preserve"> </w:t>
                            </w:r>
                            <w:r w:rsidRPr="00783262">
                              <w:rPr>
                                <w:rFonts w:ascii="Arial" w:eastAsia="Calibri" w:hAnsi="Arial" w:cs="Arial"/>
                                <w:b/>
                                <w:bCs/>
                                <w:color w:val="002060"/>
                                <w:position w:val="1"/>
                              </w:rPr>
                              <w:t>Rese</w:t>
                            </w:r>
                            <w:r w:rsidRPr="00783262">
                              <w:rPr>
                                <w:rFonts w:ascii="Arial" w:eastAsia="Calibri" w:hAnsi="Arial" w:cs="Arial"/>
                                <w:b/>
                                <w:bCs/>
                                <w:color w:val="002060"/>
                                <w:spacing w:val="1"/>
                                <w:position w:val="1"/>
                              </w:rPr>
                              <w:t>a</w:t>
                            </w:r>
                            <w:r w:rsidRPr="00783262">
                              <w:rPr>
                                <w:rFonts w:ascii="Arial" w:eastAsia="Calibri" w:hAnsi="Arial" w:cs="Arial"/>
                                <w:b/>
                                <w:bCs/>
                                <w:color w:val="002060"/>
                                <w:position w:val="1"/>
                              </w:rPr>
                              <w:t>r</w:t>
                            </w:r>
                            <w:r w:rsidRPr="00783262">
                              <w:rPr>
                                <w:rFonts w:ascii="Arial" w:eastAsia="Calibri" w:hAnsi="Arial" w:cs="Arial"/>
                                <w:b/>
                                <w:bCs/>
                                <w:color w:val="002060"/>
                                <w:spacing w:val="-3"/>
                                <w:position w:val="1"/>
                              </w:rPr>
                              <w:t>c</w:t>
                            </w:r>
                            <w:r w:rsidRPr="00783262">
                              <w:rPr>
                                <w:rFonts w:ascii="Arial" w:eastAsia="Calibri" w:hAnsi="Arial" w:cs="Arial"/>
                                <w:b/>
                                <w:bCs/>
                                <w:color w:val="002060"/>
                                <w:position w:val="1"/>
                              </w:rPr>
                              <w:t>h</w:t>
                            </w:r>
                            <w:r w:rsidRPr="00783262">
                              <w:rPr>
                                <w:rFonts w:ascii="Arial" w:eastAsia="Calibri" w:hAnsi="Arial" w:cs="Arial"/>
                                <w:b/>
                                <w:bCs/>
                                <w:color w:val="002060"/>
                                <w:spacing w:val="-6"/>
                                <w:position w:val="1"/>
                              </w:rPr>
                              <w:t xml:space="preserve"> </w:t>
                            </w:r>
                            <w:r w:rsidRPr="00783262">
                              <w:rPr>
                                <w:rFonts w:ascii="Arial" w:eastAsia="Calibri" w:hAnsi="Arial" w:cs="Arial"/>
                                <w:b/>
                                <w:bCs/>
                                <w:color w:val="002060"/>
                                <w:spacing w:val="-1"/>
                                <w:position w:val="1"/>
                              </w:rPr>
                              <w:t>C</w:t>
                            </w:r>
                            <w:r w:rsidRPr="00783262">
                              <w:rPr>
                                <w:rFonts w:ascii="Arial" w:eastAsia="Calibri" w:hAnsi="Arial" w:cs="Arial"/>
                                <w:b/>
                                <w:bCs/>
                                <w:color w:val="002060"/>
                                <w:position w:val="1"/>
                              </w:rPr>
                              <w:t>o</w:t>
                            </w:r>
                            <w:r w:rsidRPr="00783262">
                              <w:rPr>
                                <w:rFonts w:ascii="Arial" w:eastAsia="Calibri" w:hAnsi="Arial" w:cs="Arial"/>
                                <w:b/>
                                <w:bCs/>
                                <w:color w:val="002060"/>
                                <w:spacing w:val="1"/>
                                <w:position w:val="1"/>
                              </w:rPr>
                              <w:t>o</w:t>
                            </w:r>
                            <w:r w:rsidRPr="00783262">
                              <w:rPr>
                                <w:rFonts w:ascii="Arial" w:eastAsia="Calibri" w:hAnsi="Arial" w:cs="Arial"/>
                                <w:b/>
                                <w:bCs/>
                                <w:color w:val="002060"/>
                                <w:spacing w:val="-2"/>
                                <w:position w:val="1"/>
                              </w:rPr>
                              <w:t>r</w:t>
                            </w:r>
                            <w:r w:rsidRPr="00783262">
                              <w:rPr>
                                <w:rFonts w:ascii="Arial" w:eastAsia="Calibri" w:hAnsi="Arial" w:cs="Arial"/>
                                <w:b/>
                                <w:bCs/>
                                <w:color w:val="002060"/>
                                <w:spacing w:val="1"/>
                                <w:position w:val="1"/>
                              </w:rPr>
                              <w:t>d</w:t>
                            </w:r>
                            <w:r w:rsidRPr="00783262">
                              <w:rPr>
                                <w:rFonts w:ascii="Arial" w:eastAsia="Calibri" w:hAnsi="Arial" w:cs="Arial"/>
                                <w:b/>
                                <w:bCs/>
                                <w:color w:val="002060"/>
                                <w:spacing w:val="-2"/>
                                <w:position w:val="1"/>
                              </w:rPr>
                              <w:t>i</w:t>
                            </w:r>
                            <w:r w:rsidRPr="00783262">
                              <w:rPr>
                                <w:rFonts w:ascii="Arial" w:eastAsia="Calibri" w:hAnsi="Arial" w:cs="Arial"/>
                                <w:b/>
                                <w:bCs/>
                                <w:color w:val="002060"/>
                                <w:spacing w:val="1"/>
                                <w:position w:val="1"/>
                              </w:rPr>
                              <w:t>n</w:t>
                            </w:r>
                            <w:r w:rsidRPr="00783262">
                              <w:rPr>
                                <w:rFonts w:ascii="Arial" w:eastAsia="Calibri" w:hAnsi="Arial" w:cs="Arial"/>
                                <w:b/>
                                <w:bCs/>
                                <w:color w:val="002060"/>
                                <w:position w:val="1"/>
                              </w:rPr>
                              <w:t>a</w:t>
                            </w:r>
                            <w:r w:rsidRPr="00783262">
                              <w:rPr>
                                <w:rFonts w:ascii="Arial" w:eastAsia="Calibri" w:hAnsi="Arial" w:cs="Arial"/>
                                <w:b/>
                                <w:bCs/>
                                <w:color w:val="002060"/>
                                <w:spacing w:val="1"/>
                                <w:position w:val="1"/>
                              </w:rPr>
                              <w:t>t</w:t>
                            </w:r>
                            <w:r w:rsidRPr="00783262">
                              <w:rPr>
                                <w:rFonts w:ascii="Arial" w:eastAsia="Calibri" w:hAnsi="Arial" w:cs="Arial"/>
                                <w:b/>
                                <w:bCs/>
                                <w:color w:val="002060"/>
                                <w:position w:val="1"/>
                              </w:rPr>
                              <w:t>o</w:t>
                            </w:r>
                            <w:r w:rsidRPr="00783262">
                              <w:rPr>
                                <w:rFonts w:ascii="Arial" w:eastAsia="Calibri" w:hAnsi="Arial" w:cs="Arial"/>
                                <w:b/>
                                <w:bCs/>
                                <w:color w:val="002060"/>
                                <w:spacing w:val="1"/>
                                <w:position w:val="1"/>
                              </w:rPr>
                              <w:t>r</w:t>
                            </w:r>
                            <w:r w:rsidRPr="00783262">
                              <w:rPr>
                                <w:rFonts w:ascii="Arial" w:eastAsia="Calibri" w:hAnsi="Arial" w:cs="Arial"/>
                                <w:b/>
                                <w:bCs/>
                                <w:color w:val="002060"/>
                                <w:position w:val="1"/>
                              </w:rPr>
                              <w: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7F899" id="Text Box 25" o:spid="_x0000_s1028" type="#_x0000_t202" style="position:absolute;margin-left:0;margin-top:137.85pt;width:174.55pt;height:13.55pt;z-index:-251658239;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" filled="f" stroked="f">
                <v:textbox inset="0,0,0,0">
                  <w:txbxContent>
                    <w:p w14:paraId="58AC6B73" w14:textId="77777777" w:rsidR="00455864" w:rsidRPr="00783262" w:rsidRDefault="00455864" w:rsidP="00455864">
                      <w:pPr>
                        <w:spacing w:after="0" w:line="264" w:lineRule="exact"/>
                        <w:ind w:left="20" w:right="-56"/>
                        <w:rPr>
                          <w:rFonts w:ascii="Arial" w:eastAsia="Calibri" w:hAnsi="Arial" w:cs="Arial"/>
                          <w:b/>
                          <w:bCs/>
                          <w:color w:val="002060"/>
                        </w:rPr>
                      </w:pPr>
                      <w:r w:rsidRPr="00783262">
                        <w:rPr>
                          <w:rFonts w:ascii="Arial" w:eastAsia="Calibri" w:hAnsi="Arial" w:cs="Arial"/>
                          <w:b/>
                          <w:bCs/>
                          <w:color w:val="002060"/>
                          <w:position w:val="1"/>
                        </w:rPr>
                        <w:t>T</w:t>
                      </w:r>
                      <w:r w:rsidRPr="00783262">
                        <w:rPr>
                          <w:rFonts w:ascii="Arial" w:eastAsia="Calibri" w:hAnsi="Arial" w:cs="Arial"/>
                          <w:b/>
                          <w:bCs/>
                          <w:color w:val="002060"/>
                          <w:spacing w:val="2"/>
                          <w:position w:val="1"/>
                        </w:rPr>
                        <w:t>h</w:t>
                      </w:r>
                      <w:r w:rsidRPr="00783262">
                        <w:rPr>
                          <w:rFonts w:ascii="Arial" w:eastAsia="Calibri" w:hAnsi="Arial" w:cs="Arial"/>
                          <w:b/>
                          <w:bCs/>
                          <w:color w:val="002060"/>
                          <w:position w:val="1"/>
                        </w:rPr>
                        <w:t>e I</w:t>
                      </w:r>
                      <w:r w:rsidRPr="00783262">
                        <w:rPr>
                          <w:rFonts w:ascii="Arial" w:eastAsia="Calibri" w:hAnsi="Arial" w:cs="Arial"/>
                          <w:b/>
                          <w:bCs/>
                          <w:color w:val="002060"/>
                          <w:spacing w:val="-1"/>
                          <w:position w:val="1"/>
                        </w:rPr>
                        <w:t>C</w:t>
                      </w:r>
                      <w:r w:rsidRPr="00783262">
                        <w:rPr>
                          <w:rFonts w:ascii="Arial" w:eastAsia="Calibri" w:hAnsi="Arial" w:cs="Arial"/>
                          <w:b/>
                          <w:bCs/>
                          <w:color w:val="002060"/>
                          <w:position w:val="1"/>
                        </w:rPr>
                        <w:t>U</w:t>
                      </w:r>
                      <w:r w:rsidRPr="00783262">
                        <w:rPr>
                          <w:rFonts w:ascii="Arial" w:eastAsia="Calibri" w:hAnsi="Arial" w:cs="Arial"/>
                          <w:b/>
                          <w:bCs/>
                          <w:color w:val="002060"/>
                          <w:spacing w:val="-2"/>
                          <w:position w:val="1"/>
                        </w:rPr>
                        <w:t xml:space="preserve"> </w:t>
                      </w:r>
                      <w:r w:rsidRPr="00783262">
                        <w:rPr>
                          <w:rFonts w:ascii="Arial" w:eastAsia="Calibri" w:hAnsi="Arial" w:cs="Arial"/>
                          <w:b/>
                          <w:bCs/>
                          <w:color w:val="002060"/>
                          <w:position w:val="1"/>
                        </w:rPr>
                        <w:t>Rese</w:t>
                      </w:r>
                      <w:r w:rsidRPr="00783262">
                        <w:rPr>
                          <w:rFonts w:ascii="Arial" w:eastAsia="Calibri" w:hAnsi="Arial" w:cs="Arial"/>
                          <w:b/>
                          <w:bCs/>
                          <w:color w:val="002060"/>
                          <w:spacing w:val="1"/>
                          <w:position w:val="1"/>
                        </w:rPr>
                        <w:t>a</w:t>
                      </w:r>
                      <w:r w:rsidRPr="00783262">
                        <w:rPr>
                          <w:rFonts w:ascii="Arial" w:eastAsia="Calibri" w:hAnsi="Arial" w:cs="Arial"/>
                          <w:b/>
                          <w:bCs/>
                          <w:color w:val="002060"/>
                          <w:position w:val="1"/>
                        </w:rPr>
                        <w:t>r</w:t>
                      </w:r>
                      <w:r w:rsidRPr="00783262">
                        <w:rPr>
                          <w:rFonts w:ascii="Arial" w:eastAsia="Calibri" w:hAnsi="Arial" w:cs="Arial"/>
                          <w:b/>
                          <w:bCs/>
                          <w:color w:val="002060"/>
                          <w:spacing w:val="-3"/>
                          <w:position w:val="1"/>
                        </w:rPr>
                        <w:t>c</w:t>
                      </w:r>
                      <w:r w:rsidRPr="00783262">
                        <w:rPr>
                          <w:rFonts w:ascii="Arial" w:eastAsia="Calibri" w:hAnsi="Arial" w:cs="Arial"/>
                          <w:b/>
                          <w:bCs/>
                          <w:color w:val="002060"/>
                          <w:position w:val="1"/>
                        </w:rPr>
                        <w:t>h</w:t>
                      </w:r>
                      <w:r w:rsidRPr="00783262">
                        <w:rPr>
                          <w:rFonts w:ascii="Arial" w:eastAsia="Calibri" w:hAnsi="Arial" w:cs="Arial"/>
                          <w:b/>
                          <w:bCs/>
                          <w:color w:val="002060"/>
                          <w:spacing w:val="-6"/>
                          <w:position w:val="1"/>
                        </w:rPr>
                        <w:t xml:space="preserve"> </w:t>
                      </w:r>
                      <w:r w:rsidRPr="00783262">
                        <w:rPr>
                          <w:rFonts w:ascii="Arial" w:eastAsia="Calibri" w:hAnsi="Arial" w:cs="Arial"/>
                          <w:b/>
                          <w:bCs/>
                          <w:color w:val="002060"/>
                          <w:spacing w:val="-1"/>
                          <w:position w:val="1"/>
                        </w:rPr>
                        <w:t>C</w:t>
                      </w:r>
                      <w:r w:rsidRPr="00783262">
                        <w:rPr>
                          <w:rFonts w:ascii="Arial" w:eastAsia="Calibri" w:hAnsi="Arial" w:cs="Arial"/>
                          <w:b/>
                          <w:bCs/>
                          <w:color w:val="002060"/>
                          <w:position w:val="1"/>
                        </w:rPr>
                        <w:t>o</w:t>
                      </w:r>
                      <w:r w:rsidRPr="00783262">
                        <w:rPr>
                          <w:rFonts w:ascii="Arial" w:eastAsia="Calibri" w:hAnsi="Arial" w:cs="Arial"/>
                          <w:b/>
                          <w:bCs/>
                          <w:color w:val="002060"/>
                          <w:spacing w:val="1"/>
                          <w:position w:val="1"/>
                        </w:rPr>
                        <w:t>o</w:t>
                      </w:r>
                      <w:r w:rsidRPr="00783262">
                        <w:rPr>
                          <w:rFonts w:ascii="Arial" w:eastAsia="Calibri" w:hAnsi="Arial" w:cs="Arial"/>
                          <w:b/>
                          <w:bCs/>
                          <w:color w:val="002060"/>
                          <w:spacing w:val="-2"/>
                          <w:position w:val="1"/>
                        </w:rPr>
                        <w:t>r</w:t>
                      </w:r>
                      <w:r w:rsidRPr="00783262">
                        <w:rPr>
                          <w:rFonts w:ascii="Arial" w:eastAsia="Calibri" w:hAnsi="Arial" w:cs="Arial"/>
                          <w:b/>
                          <w:bCs/>
                          <w:color w:val="002060"/>
                          <w:spacing w:val="1"/>
                          <w:position w:val="1"/>
                        </w:rPr>
                        <w:t>d</w:t>
                      </w:r>
                      <w:r w:rsidRPr="00783262">
                        <w:rPr>
                          <w:rFonts w:ascii="Arial" w:eastAsia="Calibri" w:hAnsi="Arial" w:cs="Arial"/>
                          <w:b/>
                          <w:bCs/>
                          <w:color w:val="002060"/>
                          <w:spacing w:val="-2"/>
                          <w:position w:val="1"/>
                        </w:rPr>
                        <w:t>i</w:t>
                      </w:r>
                      <w:r w:rsidRPr="00783262">
                        <w:rPr>
                          <w:rFonts w:ascii="Arial" w:eastAsia="Calibri" w:hAnsi="Arial" w:cs="Arial"/>
                          <w:b/>
                          <w:bCs/>
                          <w:color w:val="002060"/>
                          <w:spacing w:val="1"/>
                          <w:position w:val="1"/>
                        </w:rPr>
                        <w:t>n</w:t>
                      </w:r>
                      <w:r w:rsidRPr="00783262">
                        <w:rPr>
                          <w:rFonts w:ascii="Arial" w:eastAsia="Calibri" w:hAnsi="Arial" w:cs="Arial"/>
                          <w:b/>
                          <w:bCs/>
                          <w:color w:val="002060"/>
                          <w:position w:val="1"/>
                        </w:rPr>
                        <w:t>a</w:t>
                      </w:r>
                      <w:r w:rsidRPr="00783262">
                        <w:rPr>
                          <w:rFonts w:ascii="Arial" w:eastAsia="Calibri" w:hAnsi="Arial" w:cs="Arial"/>
                          <w:b/>
                          <w:bCs/>
                          <w:color w:val="002060"/>
                          <w:spacing w:val="1"/>
                          <w:position w:val="1"/>
                        </w:rPr>
                        <w:t>t</w:t>
                      </w:r>
                      <w:r w:rsidRPr="00783262">
                        <w:rPr>
                          <w:rFonts w:ascii="Arial" w:eastAsia="Calibri" w:hAnsi="Arial" w:cs="Arial"/>
                          <w:b/>
                          <w:bCs/>
                          <w:color w:val="002060"/>
                          <w:position w:val="1"/>
                        </w:rPr>
                        <w:t>o</w:t>
                      </w:r>
                      <w:r w:rsidRPr="00783262">
                        <w:rPr>
                          <w:rFonts w:ascii="Arial" w:eastAsia="Calibri" w:hAnsi="Arial" w:cs="Arial"/>
                          <w:b/>
                          <w:bCs/>
                          <w:color w:val="002060"/>
                          <w:spacing w:val="1"/>
                          <w:position w:val="1"/>
                        </w:rPr>
                        <w:t>r</w:t>
                      </w:r>
                      <w:r w:rsidRPr="00783262">
                        <w:rPr>
                          <w:rFonts w:ascii="Arial" w:eastAsia="Calibri" w:hAnsi="Arial" w:cs="Arial"/>
                          <w:b/>
                          <w:bCs/>
                          <w:color w:val="002060"/>
                          <w:position w:val="1"/>
                        </w:rPr>
                        <w:t>s</w:t>
                      </w:r>
                    </w:p>
                  </w:txbxContent>
                </v:textbox>
                <w10:wrap type="tight" anchorx="margin" anchory="page"/>
              </v:shape>
            </w:pict>
          </mc:Fallback>
        </mc:AlternateContent>
      </w:r>
    </w:p>
    <w:p w14:paraId="2F681C1D" w14:textId="7BE8F5A7" w:rsidR="00FA6190" w:rsidRDefault="00FA6190"/>
    <w:p w14:paraId="72B86505" w14:textId="3E0E1E7B" w:rsidR="00FA6190" w:rsidRDefault="00026ACC">
      <w:r>
        <w:rPr>
          <w:noProof/>
          <w:lang w:val="en-GB" w:eastAsia="en-GB"/>
        </w:rPr>
        <mc:AlternateContent>
          <mc:Choice Requires="wps">
            <w:drawing>
              <wp:anchor distT="0" distB="0" distL="114300" distR="114300" simplePos="0" relativeHeight="251658242" behindDoc="1" locked="0" layoutInCell="1" allowOverlap="1" wp14:anchorId="0FBA8E88" wp14:editId="6A9B6C9A">
                <wp:simplePos x="0" y="0"/>
                <wp:positionH relativeFrom="margin">
                  <wp:posOffset>279400</wp:posOffset>
                </wp:positionH>
                <wp:positionV relativeFrom="page">
                  <wp:posOffset>2109024</wp:posOffset>
                </wp:positionV>
                <wp:extent cx="1445260" cy="177800"/>
                <wp:effectExtent l="0" t="0" r="2540" b="12700"/>
                <wp:wrapTight wrapText="bothSides">
                  <wp:wrapPolygon edited="0">
                    <wp:start x="0" y="0"/>
                    <wp:lineTo x="0" y="20829"/>
                    <wp:lineTo x="21353" y="20829"/>
                    <wp:lineTo x="21353" y="0"/>
                    <wp:lineTo x="0" y="0"/>
                  </wp:wrapPolygon>
                </wp:wrapTight>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526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BBB4D" w14:textId="77777777" w:rsidR="00455864" w:rsidRPr="00783262" w:rsidRDefault="00455864" w:rsidP="00455864">
                            <w:pPr>
                              <w:spacing w:after="0" w:line="264" w:lineRule="exact"/>
                              <w:ind w:left="20" w:right="-56"/>
                              <w:rPr>
                                <w:rFonts w:ascii="Arial" w:eastAsia="Calibri" w:hAnsi="Arial" w:cs="Arial"/>
                              </w:rPr>
                            </w:pPr>
                            <w:r w:rsidRPr="00E765F8">
                              <w:rPr>
                                <w:rFonts w:ascii="Arial" w:eastAsia="Calibri" w:hAnsi="Arial" w:cs="Arial"/>
                                <w:i/>
                                <w:color w:val="4D4436"/>
                                <w:position w:val="1"/>
                                <w:highlight w:val="yellow"/>
                                <w:rPrChange w:id="38" w:author="Anjum, Aisha" w:date="2026-01-08T15:32:00Z" w16du:dateUtc="2026-01-08T15:32:00Z">
                                  <w:rPr>
                                    <w:rFonts w:ascii="Arial" w:eastAsia="Calibri" w:hAnsi="Arial" w:cs="Arial"/>
                                    <w:i/>
                                    <w:color w:val="4D4436"/>
                                    <w:position w:val="1"/>
                                  </w:rPr>
                                </w:rPrChange>
                              </w:rPr>
                              <w:t>[I</w:t>
                            </w:r>
                            <w:r w:rsidRPr="00E765F8">
                              <w:rPr>
                                <w:rFonts w:ascii="Arial" w:eastAsia="Calibri" w:hAnsi="Arial" w:cs="Arial"/>
                                <w:i/>
                                <w:color w:val="4D4436"/>
                                <w:spacing w:val="-1"/>
                                <w:position w:val="1"/>
                                <w:highlight w:val="yellow"/>
                                <w:rPrChange w:id="39" w:author="Anjum, Aisha" w:date="2026-01-08T15:32:00Z" w16du:dateUtc="2026-01-08T15:32:00Z">
                                  <w:rPr>
                                    <w:rFonts w:ascii="Arial" w:eastAsia="Calibri" w:hAnsi="Arial" w:cs="Arial"/>
                                    <w:i/>
                                    <w:color w:val="4D4436"/>
                                    <w:spacing w:val="-1"/>
                                    <w:position w:val="1"/>
                                  </w:rPr>
                                </w:rPrChange>
                              </w:rPr>
                              <w:t>n</w:t>
                            </w:r>
                            <w:r w:rsidRPr="00E765F8">
                              <w:rPr>
                                <w:rFonts w:ascii="Arial" w:eastAsia="Calibri" w:hAnsi="Arial" w:cs="Arial"/>
                                <w:i/>
                                <w:color w:val="4D4436"/>
                                <w:position w:val="1"/>
                                <w:highlight w:val="yellow"/>
                                <w:rPrChange w:id="40" w:author="Anjum, Aisha" w:date="2026-01-08T15:32:00Z" w16du:dateUtc="2026-01-08T15:32:00Z">
                                  <w:rPr>
                                    <w:rFonts w:ascii="Arial" w:eastAsia="Calibri" w:hAnsi="Arial" w:cs="Arial"/>
                                    <w:i/>
                                    <w:color w:val="4D4436"/>
                                    <w:position w:val="1"/>
                                  </w:rPr>
                                </w:rPrChange>
                              </w:rPr>
                              <w:t>s</w:t>
                            </w:r>
                            <w:r w:rsidRPr="00E765F8">
                              <w:rPr>
                                <w:rFonts w:ascii="Arial" w:eastAsia="Calibri" w:hAnsi="Arial" w:cs="Arial"/>
                                <w:i/>
                                <w:color w:val="4D4436"/>
                                <w:spacing w:val="1"/>
                                <w:position w:val="1"/>
                                <w:highlight w:val="yellow"/>
                                <w:rPrChange w:id="41" w:author="Anjum, Aisha" w:date="2026-01-08T15:32:00Z" w16du:dateUtc="2026-01-08T15:32:00Z">
                                  <w:rPr>
                                    <w:rFonts w:ascii="Arial" w:eastAsia="Calibri" w:hAnsi="Arial" w:cs="Arial"/>
                                    <w:i/>
                                    <w:color w:val="4D4436"/>
                                    <w:spacing w:val="1"/>
                                    <w:position w:val="1"/>
                                  </w:rPr>
                                </w:rPrChange>
                              </w:rPr>
                              <w:t>e</w:t>
                            </w:r>
                            <w:r w:rsidRPr="00E765F8">
                              <w:rPr>
                                <w:rFonts w:ascii="Arial" w:eastAsia="Calibri" w:hAnsi="Arial" w:cs="Arial"/>
                                <w:i/>
                                <w:color w:val="4D4436"/>
                                <w:position w:val="1"/>
                                <w:highlight w:val="yellow"/>
                                <w:rPrChange w:id="42" w:author="Anjum, Aisha" w:date="2026-01-08T15:32:00Z" w16du:dateUtc="2026-01-08T15:32:00Z">
                                  <w:rPr>
                                    <w:rFonts w:ascii="Arial" w:eastAsia="Calibri" w:hAnsi="Arial" w:cs="Arial"/>
                                    <w:i/>
                                    <w:color w:val="4D4436"/>
                                    <w:position w:val="1"/>
                                  </w:rPr>
                                </w:rPrChange>
                              </w:rPr>
                              <w:t>rt</w:t>
                            </w:r>
                            <w:r w:rsidRPr="00E765F8">
                              <w:rPr>
                                <w:rFonts w:ascii="Arial" w:eastAsia="Calibri" w:hAnsi="Arial" w:cs="Arial"/>
                                <w:i/>
                                <w:color w:val="4D4436"/>
                                <w:spacing w:val="-5"/>
                                <w:position w:val="1"/>
                                <w:highlight w:val="yellow"/>
                                <w:rPrChange w:id="43" w:author="Anjum, Aisha" w:date="2026-01-08T15:32:00Z" w16du:dateUtc="2026-01-08T15:32:00Z">
                                  <w:rPr>
                                    <w:rFonts w:ascii="Arial" w:eastAsia="Calibri" w:hAnsi="Arial" w:cs="Arial"/>
                                    <w:i/>
                                    <w:color w:val="4D4436"/>
                                    <w:spacing w:val="-5"/>
                                    <w:position w:val="1"/>
                                  </w:rPr>
                                </w:rPrChange>
                              </w:rPr>
                              <w:t xml:space="preserve"> </w:t>
                            </w:r>
                            <w:r w:rsidRPr="00E765F8">
                              <w:rPr>
                                <w:rFonts w:ascii="Arial" w:eastAsia="Calibri" w:hAnsi="Arial" w:cs="Arial"/>
                                <w:i/>
                                <w:color w:val="4D4436"/>
                                <w:position w:val="1"/>
                                <w:highlight w:val="yellow"/>
                                <w:rPrChange w:id="44" w:author="Anjum, Aisha" w:date="2026-01-08T15:32:00Z" w16du:dateUtc="2026-01-08T15:32:00Z">
                                  <w:rPr>
                                    <w:rFonts w:ascii="Arial" w:eastAsia="Calibri" w:hAnsi="Arial" w:cs="Arial"/>
                                    <w:i/>
                                    <w:color w:val="4D4436"/>
                                    <w:position w:val="1"/>
                                  </w:rPr>
                                </w:rPrChange>
                              </w:rPr>
                              <w:t>C</w:t>
                            </w:r>
                            <w:r w:rsidRPr="00E765F8">
                              <w:rPr>
                                <w:rFonts w:ascii="Arial" w:eastAsia="Calibri" w:hAnsi="Arial" w:cs="Arial"/>
                                <w:i/>
                                <w:color w:val="4D4436"/>
                                <w:spacing w:val="-1"/>
                                <w:position w:val="1"/>
                                <w:highlight w:val="yellow"/>
                                <w:rPrChange w:id="45" w:author="Anjum, Aisha" w:date="2026-01-08T15:32:00Z" w16du:dateUtc="2026-01-08T15:32:00Z">
                                  <w:rPr>
                                    <w:rFonts w:ascii="Arial" w:eastAsia="Calibri" w:hAnsi="Arial" w:cs="Arial"/>
                                    <w:i/>
                                    <w:color w:val="4D4436"/>
                                    <w:spacing w:val="-1"/>
                                    <w:position w:val="1"/>
                                  </w:rPr>
                                </w:rPrChange>
                              </w:rPr>
                              <w:t>on</w:t>
                            </w:r>
                            <w:r w:rsidRPr="00E765F8">
                              <w:rPr>
                                <w:rFonts w:ascii="Arial" w:eastAsia="Calibri" w:hAnsi="Arial" w:cs="Arial"/>
                                <w:i/>
                                <w:color w:val="4D4436"/>
                                <w:spacing w:val="1"/>
                                <w:position w:val="1"/>
                                <w:highlight w:val="yellow"/>
                                <w:rPrChange w:id="46" w:author="Anjum, Aisha" w:date="2026-01-08T15:32:00Z" w16du:dateUtc="2026-01-08T15:32:00Z">
                                  <w:rPr>
                                    <w:rFonts w:ascii="Arial" w:eastAsia="Calibri" w:hAnsi="Arial" w:cs="Arial"/>
                                    <w:i/>
                                    <w:color w:val="4D4436"/>
                                    <w:spacing w:val="1"/>
                                    <w:position w:val="1"/>
                                  </w:rPr>
                                </w:rPrChange>
                              </w:rPr>
                              <w:t>t</w:t>
                            </w:r>
                            <w:r w:rsidRPr="00E765F8">
                              <w:rPr>
                                <w:rFonts w:ascii="Arial" w:eastAsia="Calibri" w:hAnsi="Arial" w:cs="Arial"/>
                                <w:i/>
                                <w:color w:val="4D4436"/>
                                <w:spacing w:val="-1"/>
                                <w:position w:val="1"/>
                                <w:highlight w:val="yellow"/>
                                <w:rPrChange w:id="47" w:author="Anjum, Aisha" w:date="2026-01-08T15:32:00Z" w16du:dateUtc="2026-01-08T15:32:00Z">
                                  <w:rPr>
                                    <w:rFonts w:ascii="Arial" w:eastAsia="Calibri" w:hAnsi="Arial" w:cs="Arial"/>
                                    <w:i/>
                                    <w:color w:val="4D4436"/>
                                    <w:spacing w:val="-1"/>
                                    <w:position w:val="1"/>
                                  </w:rPr>
                                </w:rPrChange>
                              </w:rPr>
                              <w:t>a</w:t>
                            </w:r>
                            <w:r w:rsidRPr="00E765F8">
                              <w:rPr>
                                <w:rFonts w:ascii="Arial" w:eastAsia="Calibri" w:hAnsi="Arial" w:cs="Arial"/>
                                <w:i/>
                                <w:color w:val="4D4436"/>
                                <w:spacing w:val="1"/>
                                <w:position w:val="1"/>
                                <w:highlight w:val="yellow"/>
                                <w:rPrChange w:id="48" w:author="Anjum, Aisha" w:date="2026-01-08T15:32:00Z" w16du:dateUtc="2026-01-08T15:32:00Z">
                                  <w:rPr>
                                    <w:rFonts w:ascii="Arial" w:eastAsia="Calibri" w:hAnsi="Arial" w:cs="Arial"/>
                                    <w:i/>
                                    <w:color w:val="4D4436"/>
                                    <w:spacing w:val="1"/>
                                    <w:position w:val="1"/>
                                  </w:rPr>
                                </w:rPrChange>
                              </w:rPr>
                              <w:t>c</w:t>
                            </w:r>
                            <w:r w:rsidRPr="00E765F8">
                              <w:rPr>
                                <w:rFonts w:ascii="Arial" w:eastAsia="Calibri" w:hAnsi="Arial" w:cs="Arial"/>
                                <w:i/>
                                <w:color w:val="4D4436"/>
                                <w:position w:val="1"/>
                                <w:highlight w:val="yellow"/>
                                <w:rPrChange w:id="49" w:author="Anjum, Aisha" w:date="2026-01-08T15:32:00Z" w16du:dateUtc="2026-01-08T15:32:00Z">
                                  <w:rPr>
                                    <w:rFonts w:ascii="Arial" w:eastAsia="Calibri" w:hAnsi="Arial" w:cs="Arial"/>
                                    <w:i/>
                                    <w:color w:val="4D4436"/>
                                    <w:position w:val="1"/>
                                  </w:rPr>
                                </w:rPrChange>
                              </w:rPr>
                              <w:t xml:space="preserve">t </w:t>
                            </w:r>
                            <w:r w:rsidRPr="00E765F8">
                              <w:rPr>
                                <w:rFonts w:ascii="Arial" w:eastAsia="Calibri" w:hAnsi="Arial" w:cs="Arial"/>
                                <w:i/>
                                <w:color w:val="4D4436"/>
                                <w:spacing w:val="-1"/>
                                <w:position w:val="1"/>
                                <w:highlight w:val="yellow"/>
                                <w:rPrChange w:id="50" w:author="Anjum, Aisha" w:date="2026-01-08T15:32:00Z" w16du:dateUtc="2026-01-08T15:32:00Z">
                                  <w:rPr>
                                    <w:rFonts w:ascii="Arial" w:eastAsia="Calibri" w:hAnsi="Arial" w:cs="Arial"/>
                                    <w:i/>
                                    <w:color w:val="4D4436"/>
                                    <w:spacing w:val="-1"/>
                                    <w:position w:val="1"/>
                                  </w:rPr>
                                </w:rPrChange>
                              </w:rPr>
                              <w:t>D</w:t>
                            </w:r>
                            <w:r w:rsidRPr="00E765F8">
                              <w:rPr>
                                <w:rFonts w:ascii="Arial" w:eastAsia="Calibri" w:hAnsi="Arial" w:cs="Arial"/>
                                <w:i/>
                                <w:color w:val="4D4436"/>
                                <w:position w:val="1"/>
                                <w:highlight w:val="yellow"/>
                                <w:rPrChange w:id="51" w:author="Anjum, Aisha" w:date="2026-01-08T15:32:00Z" w16du:dateUtc="2026-01-08T15:32:00Z">
                                  <w:rPr>
                                    <w:rFonts w:ascii="Arial" w:eastAsia="Calibri" w:hAnsi="Arial" w:cs="Arial"/>
                                    <w:i/>
                                    <w:color w:val="4D4436"/>
                                    <w:position w:val="1"/>
                                  </w:rPr>
                                </w:rPrChange>
                              </w:rPr>
                              <w:t>e</w:t>
                            </w:r>
                            <w:r w:rsidRPr="00E765F8">
                              <w:rPr>
                                <w:rFonts w:ascii="Arial" w:eastAsia="Calibri" w:hAnsi="Arial" w:cs="Arial"/>
                                <w:i/>
                                <w:color w:val="4D4436"/>
                                <w:spacing w:val="2"/>
                                <w:position w:val="1"/>
                                <w:highlight w:val="yellow"/>
                                <w:rPrChange w:id="52" w:author="Anjum, Aisha" w:date="2026-01-08T15:32:00Z" w16du:dateUtc="2026-01-08T15:32:00Z">
                                  <w:rPr>
                                    <w:rFonts w:ascii="Arial" w:eastAsia="Calibri" w:hAnsi="Arial" w:cs="Arial"/>
                                    <w:i/>
                                    <w:color w:val="4D4436"/>
                                    <w:spacing w:val="2"/>
                                    <w:position w:val="1"/>
                                  </w:rPr>
                                </w:rPrChange>
                              </w:rPr>
                              <w:t>t</w:t>
                            </w:r>
                            <w:r w:rsidRPr="00E765F8">
                              <w:rPr>
                                <w:rFonts w:ascii="Arial" w:eastAsia="Calibri" w:hAnsi="Arial" w:cs="Arial"/>
                                <w:i/>
                                <w:color w:val="4D4436"/>
                                <w:spacing w:val="-1"/>
                                <w:position w:val="1"/>
                                <w:highlight w:val="yellow"/>
                                <w:rPrChange w:id="53" w:author="Anjum, Aisha" w:date="2026-01-08T15:32:00Z" w16du:dateUtc="2026-01-08T15:32:00Z">
                                  <w:rPr>
                                    <w:rFonts w:ascii="Arial" w:eastAsia="Calibri" w:hAnsi="Arial" w:cs="Arial"/>
                                    <w:i/>
                                    <w:color w:val="4D4436"/>
                                    <w:spacing w:val="-1"/>
                                    <w:position w:val="1"/>
                                  </w:rPr>
                                </w:rPrChange>
                              </w:rPr>
                              <w:t>a</w:t>
                            </w:r>
                            <w:r w:rsidRPr="00E765F8">
                              <w:rPr>
                                <w:rFonts w:ascii="Arial" w:eastAsia="Calibri" w:hAnsi="Arial" w:cs="Arial"/>
                                <w:i/>
                                <w:color w:val="4D4436"/>
                                <w:position w:val="1"/>
                                <w:highlight w:val="yellow"/>
                                <w:rPrChange w:id="54" w:author="Anjum, Aisha" w:date="2026-01-08T15:32:00Z" w16du:dateUtc="2026-01-08T15:32:00Z">
                                  <w:rPr>
                                    <w:rFonts w:ascii="Arial" w:eastAsia="Calibri" w:hAnsi="Arial" w:cs="Arial"/>
                                    <w:i/>
                                    <w:color w:val="4D4436"/>
                                    <w:position w:val="1"/>
                                  </w:rPr>
                                </w:rPrChange>
                              </w:rPr>
                              <w:t>ils]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A8E88" id="Text Box 24" o:spid="_x0000_s1029" type="#_x0000_t202" style="position:absolute;margin-left:22pt;margin-top:166.05pt;width:113.8pt;height:14pt;z-index:-25165823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" filled="f" stroked="f">
                <v:textbox inset="0,0,0,0">
                  <w:txbxContent>
                    <w:p w14:paraId="244BBB4D" w14:textId="77777777" w:rsidR="00455864" w:rsidRPr="00783262" w:rsidRDefault="00455864" w:rsidP="00455864">
                      <w:pPr>
                        <w:spacing w:after="0" w:line="264" w:lineRule="exact"/>
                        <w:ind w:left="20" w:right="-56"/>
                        <w:rPr>
                          <w:rFonts w:ascii="Arial" w:eastAsia="Calibri" w:hAnsi="Arial" w:cs="Arial"/>
                        </w:rPr>
                      </w:pPr>
                      <w:r w:rsidRPr="00E765F8">
                        <w:rPr>
                          <w:rFonts w:ascii="Arial" w:eastAsia="Calibri" w:hAnsi="Arial" w:cs="Arial"/>
                          <w:i/>
                          <w:color w:val="4D4436"/>
                          <w:position w:val="1"/>
                          <w:highlight w:val="yellow"/>
                          <w:rPrChange w:id="55" w:author="Anjum, Aisha" w:date="2026-01-08T15:32:00Z" w16du:dateUtc="2026-01-08T15:32:00Z">
                            <w:rPr>
                              <w:rFonts w:ascii="Arial" w:eastAsia="Calibri" w:hAnsi="Arial" w:cs="Arial"/>
                              <w:i/>
                              <w:color w:val="4D4436"/>
                              <w:position w:val="1"/>
                            </w:rPr>
                          </w:rPrChange>
                        </w:rPr>
                        <w:t>[I</w:t>
                      </w:r>
                      <w:r w:rsidRPr="00E765F8">
                        <w:rPr>
                          <w:rFonts w:ascii="Arial" w:eastAsia="Calibri" w:hAnsi="Arial" w:cs="Arial"/>
                          <w:i/>
                          <w:color w:val="4D4436"/>
                          <w:spacing w:val="-1"/>
                          <w:position w:val="1"/>
                          <w:highlight w:val="yellow"/>
                          <w:rPrChange w:id="56" w:author="Anjum, Aisha" w:date="2026-01-08T15:32:00Z" w16du:dateUtc="2026-01-08T15:32:00Z">
                            <w:rPr>
                              <w:rFonts w:ascii="Arial" w:eastAsia="Calibri" w:hAnsi="Arial" w:cs="Arial"/>
                              <w:i/>
                              <w:color w:val="4D4436"/>
                              <w:spacing w:val="-1"/>
                              <w:position w:val="1"/>
                            </w:rPr>
                          </w:rPrChange>
                        </w:rPr>
                        <w:t>n</w:t>
                      </w:r>
                      <w:r w:rsidRPr="00E765F8">
                        <w:rPr>
                          <w:rFonts w:ascii="Arial" w:eastAsia="Calibri" w:hAnsi="Arial" w:cs="Arial"/>
                          <w:i/>
                          <w:color w:val="4D4436"/>
                          <w:position w:val="1"/>
                          <w:highlight w:val="yellow"/>
                          <w:rPrChange w:id="57" w:author="Anjum, Aisha" w:date="2026-01-08T15:32:00Z" w16du:dateUtc="2026-01-08T15:32:00Z">
                            <w:rPr>
                              <w:rFonts w:ascii="Arial" w:eastAsia="Calibri" w:hAnsi="Arial" w:cs="Arial"/>
                              <w:i/>
                              <w:color w:val="4D4436"/>
                              <w:position w:val="1"/>
                            </w:rPr>
                          </w:rPrChange>
                        </w:rPr>
                        <w:t>s</w:t>
                      </w:r>
                      <w:r w:rsidRPr="00E765F8">
                        <w:rPr>
                          <w:rFonts w:ascii="Arial" w:eastAsia="Calibri" w:hAnsi="Arial" w:cs="Arial"/>
                          <w:i/>
                          <w:color w:val="4D4436"/>
                          <w:spacing w:val="1"/>
                          <w:position w:val="1"/>
                          <w:highlight w:val="yellow"/>
                          <w:rPrChange w:id="58" w:author="Anjum, Aisha" w:date="2026-01-08T15:32:00Z" w16du:dateUtc="2026-01-08T15:32:00Z">
                            <w:rPr>
                              <w:rFonts w:ascii="Arial" w:eastAsia="Calibri" w:hAnsi="Arial" w:cs="Arial"/>
                              <w:i/>
                              <w:color w:val="4D4436"/>
                              <w:spacing w:val="1"/>
                              <w:position w:val="1"/>
                            </w:rPr>
                          </w:rPrChange>
                        </w:rPr>
                        <w:t>e</w:t>
                      </w:r>
                      <w:r w:rsidRPr="00E765F8">
                        <w:rPr>
                          <w:rFonts w:ascii="Arial" w:eastAsia="Calibri" w:hAnsi="Arial" w:cs="Arial"/>
                          <w:i/>
                          <w:color w:val="4D4436"/>
                          <w:position w:val="1"/>
                          <w:highlight w:val="yellow"/>
                          <w:rPrChange w:id="59" w:author="Anjum, Aisha" w:date="2026-01-08T15:32:00Z" w16du:dateUtc="2026-01-08T15:32:00Z">
                            <w:rPr>
                              <w:rFonts w:ascii="Arial" w:eastAsia="Calibri" w:hAnsi="Arial" w:cs="Arial"/>
                              <w:i/>
                              <w:color w:val="4D4436"/>
                              <w:position w:val="1"/>
                            </w:rPr>
                          </w:rPrChange>
                        </w:rPr>
                        <w:t>rt</w:t>
                      </w:r>
                      <w:r w:rsidRPr="00E765F8">
                        <w:rPr>
                          <w:rFonts w:ascii="Arial" w:eastAsia="Calibri" w:hAnsi="Arial" w:cs="Arial"/>
                          <w:i/>
                          <w:color w:val="4D4436"/>
                          <w:spacing w:val="-5"/>
                          <w:position w:val="1"/>
                          <w:highlight w:val="yellow"/>
                          <w:rPrChange w:id="60" w:author="Anjum, Aisha" w:date="2026-01-08T15:32:00Z" w16du:dateUtc="2026-01-08T15:32:00Z">
                            <w:rPr>
                              <w:rFonts w:ascii="Arial" w:eastAsia="Calibri" w:hAnsi="Arial" w:cs="Arial"/>
                              <w:i/>
                              <w:color w:val="4D4436"/>
                              <w:spacing w:val="-5"/>
                              <w:position w:val="1"/>
                            </w:rPr>
                          </w:rPrChange>
                        </w:rPr>
                        <w:t xml:space="preserve"> </w:t>
                      </w:r>
                      <w:r w:rsidRPr="00E765F8">
                        <w:rPr>
                          <w:rFonts w:ascii="Arial" w:eastAsia="Calibri" w:hAnsi="Arial" w:cs="Arial"/>
                          <w:i/>
                          <w:color w:val="4D4436"/>
                          <w:position w:val="1"/>
                          <w:highlight w:val="yellow"/>
                          <w:rPrChange w:id="61" w:author="Anjum, Aisha" w:date="2026-01-08T15:32:00Z" w16du:dateUtc="2026-01-08T15:32:00Z">
                            <w:rPr>
                              <w:rFonts w:ascii="Arial" w:eastAsia="Calibri" w:hAnsi="Arial" w:cs="Arial"/>
                              <w:i/>
                              <w:color w:val="4D4436"/>
                              <w:position w:val="1"/>
                            </w:rPr>
                          </w:rPrChange>
                        </w:rPr>
                        <w:t>C</w:t>
                      </w:r>
                      <w:r w:rsidRPr="00E765F8">
                        <w:rPr>
                          <w:rFonts w:ascii="Arial" w:eastAsia="Calibri" w:hAnsi="Arial" w:cs="Arial"/>
                          <w:i/>
                          <w:color w:val="4D4436"/>
                          <w:spacing w:val="-1"/>
                          <w:position w:val="1"/>
                          <w:highlight w:val="yellow"/>
                          <w:rPrChange w:id="62" w:author="Anjum, Aisha" w:date="2026-01-08T15:32:00Z" w16du:dateUtc="2026-01-08T15:32:00Z">
                            <w:rPr>
                              <w:rFonts w:ascii="Arial" w:eastAsia="Calibri" w:hAnsi="Arial" w:cs="Arial"/>
                              <w:i/>
                              <w:color w:val="4D4436"/>
                              <w:spacing w:val="-1"/>
                              <w:position w:val="1"/>
                            </w:rPr>
                          </w:rPrChange>
                        </w:rPr>
                        <w:t>on</w:t>
                      </w:r>
                      <w:r w:rsidRPr="00E765F8">
                        <w:rPr>
                          <w:rFonts w:ascii="Arial" w:eastAsia="Calibri" w:hAnsi="Arial" w:cs="Arial"/>
                          <w:i/>
                          <w:color w:val="4D4436"/>
                          <w:spacing w:val="1"/>
                          <w:position w:val="1"/>
                          <w:highlight w:val="yellow"/>
                          <w:rPrChange w:id="63" w:author="Anjum, Aisha" w:date="2026-01-08T15:32:00Z" w16du:dateUtc="2026-01-08T15:32:00Z">
                            <w:rPr>
                              <w:rFonts w:ascii="Arial" w:eastAsia="Calibri" w:hAnsi="Arial" w:cs="Arial"/>
                              <w:i/>
                              <w:color w:val="4D4436"/>
                              <w:spacing w:val="1"/>
                              <w:position w:val="1"/>
                            </w:rPr>
                          </w:rPrChange>
                        </w:rPr>
                        <w:t>t</w:t>
                      </w:r>
                      <w:r w:rsidRPr="00E765F8">
                        <w:rPr>
                          <w:rFonts w:ascii="Arial" w:eastAsia="Calibri" w:hAnsi="Arial" w:cs="Arial"/>
                          <w:i/>
                          <w:color w:val="4D4436"/>
                          <w:spacing w:val="-1"/>
                          <w:position w:val="1"/>
                          <w:highlight w:val="yellow"/>
                          <w:rPrChange w:id="64" w:author="Anjum, Aisha" w:date="2026-01-08T15:32:00Z" w16du:dateUtc="2026-01-08T15:32:00Z">
                            <w:rPr>
                              <w:rFonts w:ascii="Arial" w:eastAsia="Calibri" w:hAnsi="Arial" w:cs="Arial"/>
                              <w:i/>
                              <w:color w:val="4D4436"/>
                              <w:spacing w:val="-1"/>
                              <w:position w:val="1"/>
                            </w:rPr>
                          </w:rPrChange>
                        </w:rPr>
                        <w:t>a</w:t>
                      </w:r>
                      <w:r w:rsidRPr="00E765F8">
                        <w:rPr>
                          <w:rFonts w:ascii="Arial" w:eastAsia="Calibri" w:hAnsi="Arial" w:cs="Arial"/>
                          <w:i/>
                          <w:color w:val="4D4436"/>
                          <w:spacing w:val="1"/>
                          <w:position w:val="1"/>
                          <w:highlight w:val="yellow"/>
                          <w:rPrChange w:id="65" w:author="Anjum, Aisha" w:date="2026-01-08T15:32:00Z" w16du:dateUtc="2026-01-08T15:32:00Z">
                            <w:rPr>
                              <w:rFonts w:ascii="Arial" w:eastAsia="Calibri" w:hAnsi="Arial" w:cs="Arial"/>
                              <w:i/>
                              <w:color w:val="4D4436"/>
                              <w:spacing w:val="1"/>
                              <w:position w:val="1"/>
                            </w:rPr>
                          </w:rPrChange>
                        </w:rPr>
                        <w:t>c</w:t>
                      </w:r>
                      <w:r w:rsidRPr="00E765F8">
                        <w:rPr>
                          <w:rFonts w:ascii="Arial" w:eastAsia="Calibri" w:hAnsi="Arial" w:cs="Arial"/>
                          <w:i/>
                          <w:color w:val="4D4436"/>
                          <w:position w:val="1"/>
                          <w:highlight w:val="yellow"/>
                          <w:rPrChange w:id="66" w:author="Anjum, Aisha" w:date="2026-01-08T15:32:00Z" w16du:dateUtc="2026-01-08T15:32:00Z">
                            <w:rPr>
                              <w:rFonts w:ascii="Arial" w:eastAsia="Calibri" w:hAnsi="Arial" w:cs="Arial"/>
                              <w:i/>
                              <w:color w:val="4D4436"/>
                              <w:position w:val="1"/>
                            </w:rPr>
                          </w:rPrChange>
                        </w:rPr>
                        <w:t xml:space="preserve">t </w:t>
                      </w:r>
                      <w:r w:rsidRPr="00E765F8">
                        <w:rPr>
                          <w:rFonts w:ascii="Arial" w:eastAsia="Calibri" w:hAnsi="Arial" w:cs="Arial"/>
                          <w:i/>
                          <w:color w:val="4D4436"/>
                          <w:spacing w:val="-1"/>
                          <w:position w:val="1"/>
                          <w:highlight w:val="yellow"/>
                          <w:rPrChange w:id="67" w:author="Anjum, Aisha" w:date="2026-01-08T15:32:00Z" w16du:dateUtc="2026-01-08T15:32:00Z">
                            <w:rPr>
                              <w:rFonts w:ascii="Arial" w:eastAsia="Calibri" w:hAnsi="Arial" w:cs="Arial"/>
                              <w:i/>
                              <w:color w:val="4D4436"/>
                              <w:spacing w:val="-1"/>
                              <w:position w:val="1"/>
                            </w:rPr>
                          </w:rPrChange>
                        </w:rPr>
                        <w:t>D</w:t>
                      </w:r>
                      <w:r w:rsidRPr="00E765F8">
                        <w:rPr>
                          <w:rFonts w:ascii="Arial" w:eastAsia="Calibri" w:hAnsi="Arial" w:cs="Arial"/>
                          <w:i/>
                          <w:color w:val="4D4436"/>
                          <w:position w:val="1"/>
                          <w:highlight w:val="yellow"/>
                          <w:rPrChange w:id="68" w:author="Anjum, Aisha" w:date="2026-01-08T15:32:00Z" w16du:dateUtc="2026-01-08T15:32:00Z">
                            <w:rPr>
                              <w:rFonts w:ascii="Arial" w:eastAsia="Calibri" w:hAnsi="Arial" w:cs="Arial"/>
                              <w:i/>
                              <w:color w:val="4D4436"/>
                              <w:position w:val="1"/>
                            </w:rPr>
                          </w:rPrChange>
                        </w:rPr>
                        <w:t>e</w:t>
                      </w:r>
                      <w:r w:rsidRPr="00E765F8">
                        <w:rPr>
                          <w:rFonts w:ascii="Arial" w:eastAsia="Calibri" w:hAnsi="Arial" w:cs="Arial"/>
                          <w:i/>
                          <w:color w:val="4D4436"/>
                          <w:spacing w:val="2"/>
                          <w:position w:val="1"/>
                          <w:highlight w:val="yellow"/>
                          <w:rPrChange w:id="69" w:author="Anjum, Aisha" w:date="2026-01-08T15:32:00Z" w16du:dateUtc="2026-01-08T15:32:00Z">
                            <w:rPr>
                              <w:rFonts w:ascii="Arial" w:eastAsia="Calibri" w:hAnsi="Arial" w:cs="Arial"/>
                              <w:i/>
                              <w:color w:val="4D4436"/>
                              <w:spacing w:val="2"/>
                              <w:position w:val="1"/>
                            </w:rPr>
                          </w:rPrChange>
                        </w:rPr>
                        <w:t>t</w:t>
                      </w:r>
                      <w:r w:rsidRPr="00E765F8">
                        <w:rPr>
                          <w:rFonts w:ascii="Arial" w:eastAsia="Calibri" w:hAnsi="Arial" w:cs="Arial"/>
                          <w:i/>
                          <w:color w:val="4D4436"/>
                          <w:spacing w:val="-1"/>
                          <w:position w:val="1"/>
                          <w:highlight w:val="yellow"/>
                          <w:rPrChange w:id="70" w:author="Anjum, Aisha" w:date="2026-01-08T15:32:00Z" w16du:dateUtc="2026-01-08T15:32:00Z">
                            <w:rPr>
                              <w:rFonts w:ascii="Arial" w:eastAsia="Calibri" w:hAnsi="Arial" w:cs="Arial"/>
                              <w:i/>
                              <w:color w:val="4D4436"/>
                              <w:spacing w:val="-1"/>
                              <w:position w:val="1"/>
                            </w:rPr>
                          </w:rPrChange>
                        </w:rPr>
                        <w:t>a</w:t>
                      </w:r>
                      <w:r w:rsidRPr="00E765F8">
                        <w:rPr>
                          <w:rFonts w:ascii="Arial" w:eastAsia="Calibri" w:hAnsi="Arial" w:cs="Arial"/>
                          <w:i/>
                          <w:color w:val="4D4436"/>
                          <w:position w:val="1"/>
                          <w:highlight w:val="yellow"/>
                          <w:rPrChange w:id="71" w:author="Anjum, Aisha" w:date="2026-01-08T15:32:00Z" w16du:dateUtc="2026-01-08T15:32:00Z">
                            <w:rPr>
                              <w:rFonts w:ascii="Arial" w:eastAsia="Calibri" w:hAnsi="Arial" w:cs="Arial"/>
                              <w:i/>
                              <w:color w:val="4D4436"/>
                              <w:position w:val="1"/>
                            </w:rPr>
                          </w:rPrChange>
                        </w:rPr>
                        <w:t>ils]</w:t>
                      </w:r>
                    </w:p>
                  </w:txbxContent>
                </v:textbox>
                <w10:wrap type="tight" anchorx="margin" anchory="page"/>
              </v:shape>
            </w:pict>
          </mc:Fallback>
        </mc:AlternateContent>
      </w:r>
    </w:p>
    <w:p w14:paraId="070D5F5D" w14:textId="33B9C24C" w:rsidR="00FA6190" w:rsidRDefault="00783262">
      <w:r>
        <w:rPr>
          <w:noProof/>
          <w:lang w:val="en-GB" w:eastAsia="en-GB"/>
        </w:rPr>
        <mc:AlternateContent>
          <mc:Choice Requires="wps">
            <w:drawing>
              <wp:anchor distT="0" distB="0" distL="114300" distR="114300" simplePos="0" relativeHeight="251658243" behindDoc="1" locked="0" layoutInCell="1" allowOverlap="1" wp14:anchorId="39D71940" wp14:editId="4D3B5C5E">
                <wp:simplePos x="0" y="0"/>
                <wp:positionH relativeFrom="margin">
                  <wp:posOffset>166255</wp:posOffset>
                </wp:positionH>
                <wp:positionV relativeFrom="page">
                  <wp:posOffset>2550729</wp:posOffset>
                </wp:positionV>
                <wp:extent cx="1724660" cy="177800"/>
                <wp:effectExtent l="0" t="0" r="8890" b="12700"/>
                <wp:wrapTight wrapText="bothSides">
                  <wp:wrapPolygon edited="0">
                    <wp:start x="0" y="0"/>
                    <wp:lineTo x="0" y="20829"/>
                    <wp:lineTo x="21473" y="20829"/>
                    <wp:lineTo x="21473" y="0"/>
                    <wp:lineTo x="0" y="0"/>
                  </wp:wrapPolygon>
                </wp:wrapTight>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66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05AD7" w14:textId="77777777" w:rsidR="00455864" w:rsidRPr="00783262" w:rsidRDefault="00455864" w:rsidP="00455864">
                            <w:pPr>
                              <w:spacing w:after="0" w:line="264" w:lineRule="exact"/>
                              <w:ind w:left="20" w:right="-56"/>
                              <w:rPr>
                                <w:rFonts w:ascii="Arial" w:eastAsia="Calibri" w:hAnsi="Arial" w:cs="Arial"/>
                                <w:b/>
                                <w:bCs/>
                                <w:color w:val="002060"/>
                              </w:rPr>
                            </w:pPr>
                            <w:r w:rsidRPr="00783262">
                              <w:rPr>
                                <w:rFonts w:ascii="Arial" w:eastAsia="Calibri" w:hAnsi="Arial" w:cs="Arial"/>
                                <w:b/>
                                <w:bCs/>
                                <w:color w:val="002060"/>
                                <w:position w:val="1"/>
                              </w:rPr>
                              <w:t>T</w:t>
                            </w:r>
                            <w:r w:rsidRPr="00783262">
                              <w:rPr>
                                <w:rFonts w:ascii="Arial" w:eastAsia="Calibri" w:hAnsi="Arial" w:cs="Arial"/>
                                <w:b/>
                                <w:bCs/>
                                <w:color w:val="002060"/>
                                <w:spacing w:val="2"/>
                                <w:position w:val="1"/>
                              </w:rPr>
                              <w:t>h</w:t>
                            </w:r>
                            <w:r w:rsidRPr="00783262">
                              <w:rPr>
                                <w:rFonts w:ascii="Arial" w:eastAsia="Calibri" w:hAnsi="Arial" w:cs="Arial"/>
                                <w:b/>
                                <w:bCs/>
                                <w:color w:val="002060"/>
                                <w:position w:val="1"/>
                              </w:rPr>
                              <w:t>e</w:t>
                            </w:r>
                            <w:r w:rsidRPr="00783262">
                              <w:rPr>
                                <w:rFonts w:ascii="Arial" w:eastAsia="Calibri" w:hAnsi="Arial" w:cs="Arial"/>
                                <w:b/>
                                <w:bCs/>
                                <w:color w:val="002060"/>
                                <w:spacing w:val="-2"/>
                                <w:position w:val="1"/>
                              </w:rPr>
                              <w:t xml:space="preserve"> </w:t>
                            </w:r>
                            <w:r w:rsidRPr="00783262">
                              <w:rPr>
                                <w:rFonts w:ascii="Arial" w:eastAsia="Calibri" w:hAnsi="Arial" w:cs="Arial"/>
                                <w:b/>
                                <w:bCs/>
                                <w:color w:val="002060"/>
                                <w:position w:val="1"/>
                              </w:rPr>
                              <w:t>P</w:t>
                            </w:r>
                            <w:r w:rsidRPr="00783262">
                              <w:rPr>
                                <w:rFonts w:ascii="Arial" w:eastAsia="Calibri" w:hAnsi="Arial" w:cs="Arial"/>
                                <w:b/>
                                <w:bCs/>
                                <w:color w:val="002060"/>
                                <w:spacing w:val="1"/>
                                <w:position w:val="1"/>
                              </w:rPr>
                              <w:t>r</w:t>
                            </w:r>
                            <w:r w:rsidRPr="00783262">
                              <w:rPr>
                                <w:rFonts w:ascii="Arial" w:eastAsia="Calibri" w:hAnsi="Arial" w:cs="Arial"/>
                                <w:b/>
                                <w:bCs/>
                                <w:color w:val="002060"/>
                                <w:position w:val="1"/>
                              </w:rPr>
                              <w:t>i</w:t>
                            </w:r>
                            <w:r w:rsidRPr="00783262">
                              <w:rPr>
                                <w:rFonts w:ascii="Arial" w:eastAsia="Calibri" w:hAnsi="Arial" w:cs="Arial"/>
                                <w:b/>
                                <w:bCs/>
                                <w:color w:val="002060"/>
                                <w:spacing w:val="1"/>
                                <w:position w:val="1"/>
                              </w:rPr>
                              <w:t>n</w:t>
                            </w:r>
                            <w:r w:rsidRPr="00783262">
                              <w:rPr>
                                <w:rFonts w:ascii="Arial" w:eastAsia="Calibri" w:hAnsi="Arial" w:cs="Arial"/>
                                <w:b/>
                                <w:bCs/>
                                <w:color w:val="002060"/>
                                <w:spacing w:val="-1"/>
                                <w:position w:val="1"/>
                              </w:rPr>
                              <w:t>c</w:t>
                            </w:r>
                            <w:r w:rsidRPr="00783262">
                              <w:rPr>
                                <w:rFonts w:ascii="Arial" w:eastAsia="Calibri" w:hAnsi="Arial" w:cs="Arial"/>
                                <w:b/>
                                <w:bCs/>
                                <w:color w:val="002060"/>
                                <w:spacing w:val="-2"/>
                                <w:position w:val="1"/>
                              </w:rPr>
                              <w:t>i</w:t>
                            </w:r>
                            <w:r w:rsidRPr="00783262">
                              <w:rPr>
                                <w:rFonts w:ascii="Arial" w:eastAsia="Calibri" w:hAnsi="Arial" w:cs="Arial"/>
                                <w:b/>
                                <w:bCs/>
                                <w:color w:val="002060"/>
                                <w:spacing w:val="1"/>
                                <w:position w:val="1"/>
                              </w:rPr>
                              <w:t>p</w:t>
                            </w:r>
                            <w:r w:rsidRPr="00783262">
                              <w:rPr>
                                <w:rFonts w:ascii="Arial" w:eastAsia="Calibri" w:hAnsi="Arial" w:cs="Arial"/>
                                <w:b/>
                                <w:bCs/>
                                <w:color w:val="002060"/>
                                <w:position w:val="1"/>
                              </w:rPr>
                              <w:t>al</w:t>
                            </w:r>
                            <w:r w:rsidRPr="00783262">
                              <w:rPr>
                                <w:rFonts w:ascii="Arial" w:eastAsia="Calibri" w:hAnsi="Arial" w:cs="Arial"/>
                                <w:b/>
                                <w:bCs/>
                                <w:color w:val="002060"/>
                                <w:spacing w:val="-2"/>
                                <w:position w:val="1"/>
                              </w:rPr>
                              <w:t xml:space="preserve"> </w:t>
                            </w:r>
                            <w:r w:rsidRPr="00783262">
                              <w:rPr>
                                <w:rFonts w:ascii="Arial" w:eastAsia="Calibri" w:hAnsi="Arial" w:cs="Arial"/>
                                <w:b/>
                                <w:bCs/>
                                <w:color w:val="002060"/>
                                <w:position w:val="1"/>
                              </w:rPr>
                              <w:t>Inve</w:t>
                            </w:r>
                            <w:r w:rsidRPr="00783262">
                              <w:rPr>
                                <w:rFonts w:ascii="Arial" w:eastAsia="Calibri" w:hAnsi="Arial" w:cs="Arial"/>
                                <w:b/>
                                <w:bCs/>
                                <w:color w:val="002060"/>
                                <w:spacing w:val="-2"/>
                                <w:position w:val="1"/>
                              </w:rPr>
                              <w:t>s</w:t>
                            </w:r>
                            <w:r w:rsidRPr="00783262">
                              <w:rPr>
                                <w:rFonts w:ascii="Arial" w:eastAsia="Calibri" w:hAnsi="Arial" w:cs="Arial"/>
                                <w:b/>
                                <w:bCs/>
                                <w:color w:val="002060"/>
                                <w:spacing w:val="1"/>
                                <w:position w:val="1"/>
                              </w:rPr>
                              <w:t>t</w:t>
                            </w:r>
                            <w:r w:rsidRPr="00783262">
                              <w:rPr>
                                <w:rFonts w:ascii="Arial" w:eastAsia="Calibri" w:hAnsi="Arial" w:cs="Arial"/>
                                <w:b/>
                                <w:bCs/>
                                <w:color w:val="002060"/>
                                <w:position w:val="1"/>
                              </w:rPr>
                              <w:t>iga</w:t>
                            </w:r>
                            <w:r w:rsidRPr="00783262">
                              <w:rPr>
                                <w:rFonts w:ascii="Arial" w:eastAsia="Calibri" w:hAnsi="Arial" w:cs="Arial"/>
                                <w:b/>
                                <w:bCs/>
                                <w:color w:val="002060"/>
                                <w:spacing w:val="-1"/>
                                <w:position w:val="1"/>
                              </w:rPr>
                              <w:t>t</w:t>
                            </w:r>
                            <w:r w:rsidRPr="00783262">
                              <w:rPr>
                                <w:rFonts w:ascii="Arial" w:eastAsia="Calibri" w:hAnsi="Arial" w:cs="Arial"/>
                                <w:b/>
                                <w:bCs/>
                                <w:color w:val="002060"/>
                                <w:spacing w:val="-2"/>
                                <w:position w:val="1"/>
                              </w:rPr>
                              <w:t>o</w:t>
                            </w:r>
                            <w:r w:rsidRPr="00783262">
                              <w:rPr>
                                <w:rFonts w:ascii="Arial" w:eastAsia="Calibri" w:hAnsi="Arial" w:cs="Arial"/>
                                <w:b/>
                                <w:bCs/>
                                <w:color w:val="002060"/>
                                <w:position w:val="1"/>
                              </w:rPr>
                              <w:t>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71940" id="Text Box 21" o:spid="_x0000_s1030" type="#_x0000_t202" style="position:absolute;margin-left:13.1pt;margin-top:200.85pt;width:135.8pt;height:14pt;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" filled="f" stroked="f">
                <v:textbox inset="0,0,0,0">
                  <w:txbxContent>
                    <w:p w14:paraId="21105AD7" w14:textId="77777777" w:rsidR="00455864" w:rsidRPr="00783262" w:rsidRDefault="00455864" w:rsidP="00455864">
                      <w:pPr>
                        <w:spacing w:after="0" w:line="264" w:lineRule="exact"/>
                        <w:ind w:left="20" w:right="-56"/>
                        <w:rPr>
                          <w:rFonts w:ascii="Arial" w:eastAsia="Calibri" w:hAnsi="Arial" w:cs="Arial"/>
                          <w:b/>
                          <w:bCs/>
                          <w:color w:val="002060"/>
                        </w:rPr>
                      </w:pPr>
                      <w:r w:rsidRPr="00783262">
                        <w:rPr>
                          <w:rFonts w:ascii="Arial" w:eastAsia="Calibri" w:hAnsi="Arial" w:cs="Arial"/>
                          <w:b/>
                          <w:bCs/>
                          <w:color w:val="002060"/>
                          <w:position w:val="1"/>
                        </w:rPr>
                        <w:t>T</w:t>
                      </w:r>
                      <w:r w:rsidRPr="00783262">
                        <w:rPr>
                          <w:rFonts w:ascii="Arial" w:eastAsia="Calibri" w:hAnsi="Arial" w:cs="Arial"/>
                          <w:b/>
                          <w:bCs/>
                          <w:color w:val="002060"/>
                          <w:spacing w:val="2"/>
                          <w:position w:val="1"/>
                        </w:rPr>
                        <w:t>h</w:t>
                      </w:r>
                      <w:r w:rsidRPr="00783262">
                        <w:rPr>
                          <w:rFonts w:ascii="Arial" w:eastAsia="Calibri" w:hAnsi="Arial" w:cs="Arial"/>
                          <w:b/>
                          <w:bCs/>
                          <w:color w:val="002060"/>
                          <w:position w:val="1"/>
                        </w:rPr>
                        <w:t>e</w:t>
                      </w:r>
                      <w:r w:rsidRPr="00783262">
                        <w:rPr>
                          <w:rFonts w:ascii="Arial" w:eastAsia="Calibri" w:hAnsi="Arial" w:cs="Arial"/>
                          <w:b/>
                          <w:bCs/>
                          <w:color w:val="002060"/>
                          <w:spacing w:val="-2"/>
                          <w:position w:val="1"/>
                        </w:rPr>
                        <w:t xml:space="preserve"> </w:t>
                      </w:r>
                      <w:r w:rsidRPr="00783262">
                        <w:rPr>
                          <w:rFonts w:ascii="Arial" w:eastAsia="Calibri" w:hAnsi="Arial" w:cs="Arial"/>
                          <w:b/>
                          <w:bCs/>
                          <w:color w:val="002060"/>
                          <w:position w:val="1"/>
                        </w:rPr>
                        <w:t>P</w:t>
                      </w:r>
                      <w:r w:rsidRPr="00783262">
                        <w:rPr>
                          <w:rFonts w:ascii="Arial" w:eastAsia="Calibri" w:hAnsi="Arial" w:cs="Arial"/>
                          <w:b/>
                          <w:bCs/>
                          <w:color w:val="002060"/>
                          <w:spacing w:val="1"/>
                          <w:position w:val="1"/>
                        </w:rPr>
                        <w:t>r</w:t>
                      </w:r>
                      <w:r w:rsidRPr="00783262">
                        <w:rPr>
                          <w:rFonts w:ascii="Arial" w:eastAsia="Calibri" w:hAnsi="Arial" w:cs="Arial"/>
                          <w:b/>
                          <w:bCs/>
                          <w:color w:val="002060"/>
                          <w:position w:val="1"/>
                        </w:rPr>
                        <w:t>i</w:t>
                      </w:r>
                      <w:r w:rsidRPr="00783262">
                        <w:rPr>
                          <w:rFonts w:ascii="Arial" w:eastAsia="Calibri" w:hAnsi="Arial" w:cs="Arial"/>
                          <w:b/>
                          <w:bCs/>
                          <w:color w:val="002060"/>
                          <w:spacing w:val="1"/>
                          <w:position w:val="1"/>
                        </w:rPr>
                        <w:t>n</w:t>
                      </w:r>
                      <w:r w:rsidRPr="00783262">
                        <w:rPr>
                          <w:rFonts w:ascii="Arial" w:eastAsia="Calibri" w:hAnsi="Arial" w:cs="Arial"/>
                          <w:b/>
                          <w:bCs/>
                          <w:color w:val="002060"/>
                          <w:spacing w:val="-1"/>
                          <w:position w:val="1"/>
                        </w:rPr>
                        <w:t>c</w:t>
                      </w:r>
                      <w:r w:rsidRPr="00783262">
                        <w:rPr>
                          <w:rFonts w:ascii="Arial" w:eastAsia="Calibri" w:hAnsi="Arial" w:cs="Arial"/>
                          <w:b/>
                          <w:bCs/>
                          <w:color w:val="002060"/>
                          <w:spacing w:val="-2"/>
                          <w:position w:val="1"/>
                        </w:rPr>
                        <w:t>i</w:t>
                      </w:r>
                      <w:r w:rsidRPr="00783262">
                        <w:rPr>
                          <w:rFonts w:ascii="Arial" w:eastAsia="Calibri" w:hAnsi="Arial" w:cs="Arial"/>
                          <w:b/>
                          <w:bCs/>
                          <w:color w:val="002060"/>
                          <w:spacing w:val="1"/>
                          <w:position w:val="1"/>
                        </w:rPr>
                        <w:t>p</w:t>
                      </w:r>
                      <w:r w:rsidRPr="00783262">
                        <w:rPr>
                          <w:rFonts w:ascii="Arial" w:eastAsia="Calibri" w:hAnsi="Arial" w:cs="Arial"/>
                          <w:b/>
                          <w:bCs/>
                          <w:color w:val="002060"/>
                          <w:position w:val="1"/>
                        </w:rPr>
                        <w:t>al</w:t>
                      </w:r>
                      <w:r w:rsidRPr="00783262">
                        <w:rPr>
                          <w:rFonts w:ascii="Arial" w:eastAsia="Calibri" w:hAnsi="Arial" w:cs="Arial"/>
                          <w:b/>
                          <w:bCs/>
                          <w:color w:val="002060"/>
                          <w:spacing w:val="-2"/>
                          <w:position w:val="1"/>
                        </w:rPr>
                        <w:t xml:space="preserve"> </w:t>
                      </w:r>
                      <w:r w:rsidRPr="00783262">
                        <w:rPr>
                          <w:rFonts w:ascii="Arial" w:eastAsia="Calibri" w:hAnsi="Arial" w:cs="Arial"/>
                          <w:b/>
                          <w:bCs/>
                          <w:color w:val="002060"/>
                          <w:position w:val="1"/>
                        </w:rPr>
                        <w:t>Inve</w:t>
                      </w:r>
                      <w:r w:rsidRPr="00783262">
                        <w:rPr>
                          <w:rFonts w:ascii="Arial" w:eastAsia="Calibri" w:hAnsi="Arial" w:cs="Arial"/>
                          <w:b/>
                          <w:bCs/>
                          <w:color w:val="002060"/>
                          <w:spacing w:val="-2"/>
                          <w:position w:val="1"/>
                        </w:rPr>
                        <w:t>s</w:t>
                      </w:r>
                      <w:r w:rsidRPr="00783262">
                        <w:rPr>
                          <w:rFonts w:ascii="Arial" w:eastAsia="Calibri" w:hAnsi="Arial" w:cs="Arial"/>
                          <w:b/>
                          <w:bCs/>
                          <w:color w:val="002060"/>
                          <w:spacing w:val="1"/>
                          <w:position w:val="1"/>
                        </w:rPr>
                        <w:t>t</w:t>
                      </w:r>
                      <w:r w:rsidRPr="00783262">
                        <w:rPr>
                          <w:rFonts w:ascii="Arial" w:eastAsia="Calibri" w:hAnsi="Arial" w:cs="Arial"/>
                          <w:b/>
                          <w:bCs/>
                          <w:color w:val="002060"/>
                          <w:position w:val="1"/>
                        </w:rPr>
                        <w:t>iga</w:t>
                      </w:r>
                      <w:r w:rsidRPr="00783262">
                        <w:rPr>
                          <w:rFonts w:ascii="Arial" w:eastAsia="Calibri" w:hAnsi="Arial" w:cs="Arial"/>
                          <w:b/>
                          <w:bCs/>
                          <w:color w:val="002060"/>
                          <w:spacing w:val="-1"/>
                          <w:position w:val="1"/>
                        </w:rPr>
                        <w:t>t</w:t>
                      </w:r>
                      <w:r w:rsidRPr="00783262">
                        <w:rPr>
                          <w:rFonts w:ascii="Arial" w:eastAsia="Calibri" w:hAnsi="Arial" w:cs="Arial"/>
                          <w:b/>
                          <w:bCs/>
                          <w:color w:val="002060"/>
                          <w:spacing w:val="-2"/>
                          <w:position w:val="1"/>
                        </w:rPr>
                        <w:t>o</w:t>
                      </w:r>
                      <w:r w:rsidRPr="00783262">
                        <w:rPr>
                          <w:rFonts w:ascii="Arial" w:eastAsia="Calibri" w:hAnsi="Arial" w:cs="Arial"/>
                          <w:b/>
                          <w:bCs/>
                          <w:color w:val="002060"/>
                          <w:position w:val="1"/>
                        </w:rPr>
                        <w:t>r</w:t>
                      </w:r>
                    </w:p>
                  </w:txbxContent>
                </v:textbox>
                <w10:wrap type="tight" anchorx="margin" anchory="page"/>
              </v:shape>
            </w:pict>
          </mc:Fallback>
        </mc:AlternateContent>
      </w:r>
      <w:r w:rsidR="00FA6190">
        <w:rPr>
          <w:noProof/>
          <w:lang w:val="en-GB" w:eastAsia="en-GB"/>
        </w:rPr>
        <mc:AlternateContent>
          <mc:Choice Requires="wps">
            <w:drawing>
              <wp:anchor distT="0" distB="0" distL="114300" distR="114300" simplePos="0" relativeHeight="251658249" behindDoc="1" locked="0" layoutInCell="1" allowOverlap="1" wp14:anchorId="34EFF6D7" wp14:editId="1E11D22E">
                <wp:simplePos x="0" y="0"/>
                <wp:positionH relativeFrom="margin">
                  <wp:posOffset>2958465</wp:posOffset>
                </wp:positionH>
                <wp:positionV relativeFrom="page">
                  <wp:posOffset>2406650</wp:posOffset>
                </wp:positionV>
                <wp:extent cx="2828925" cy="965835"/>
                <wp:effectExtent l="0" t="0" r="9525" b="5715"/>
                <wp:wrapTight wrapText="bothSides">
                  <wp:wrapPolygon edited="0">
                    <wp:start x="0" y="0"/>
                    <wp:lineTo x="0" y="21302"/>
                    <wp:lineTo x="21527" y="21302"/>
                    <wp:lineTo x="21527" y="0"/>
                    <wp:lineTo x="0" y="0"/>
                  </wp:wrapPolygon>
                </wp:wrapTight>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965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AF8A0" w14:textId="32858C90" w:rsidR="00FA6190" w:rsidRPr="00783262" w:rsidRDefault="00455864" w:rsidP="00384F92">
                            <w:pPr>
                              <w:spacing w:after="0" w:line="264" w:lineRule="exact"/>
                              <w:ind w:left="20" w:right="-56"/>
                              <w:jc w:val="center"/>
                              <w:rPr>
                                <w:rFonts w:ascii="Arial" w:eastAsia="Calibri" w:hAnsi="Arial" w:cs="Arial"/>
                                <w:spacing w:val="-5"/>
                              </w:rPr>
                              <w:pPrChange w:id="72" w:author="Anjum, Aisha" w:date="2026-01-08T15:34:00Z" w16du:dateUtc="2026-01-08T15:34:00Z">
                                <w:pPr>
                                  <w:spacing w:after="0" w:line="264" w:lineRule="exact"/>
                                  <w:ind w:left="20" w:right="-56"/>
                                </w:pPr>
                              </w:pPrChange>
                            </w:pPr>
                            <w:r w:rsidRPr="00783262">
                              <w:rPr>
                                <w:rFonts w:ascii="Arial" w:eastAsia="Calibri" w:hAnsi="Arial" w:cs="Arial"/>
                                <w:spacing w:val="-5"/>
                              </w:rPr>
                              <w:t>The study is being sponsored by</w:t>
                            </w:r>
                            <w:r w:rsidR="00FA6190" w:rsidRPr="00783262">
                              <w:rPr>
                                <w:rFonts w:ascii="Arial" w:eastAsia="Calibri" w:hAnsi="Arial" w:cs="Arial"/>
                                <w:spacing w:val="-5"/>
                              </w:rPr>
                              <w:t>:</w:t>
                            </w:r>
                          </w:p>
                          <w:p w14:paraId="0ACD81AD" w14:textId="39518E22" w:rsidR="00FA6190" w:rsidRPr="00783262" w:rsidRDefault="00455864" w:rsidP="00384F92">
                            <w:pPr>
                              <w:spacing w:after="0" w:line="264" w:lineRule="exact"/>
                              <w:ind w:left="20" w:right="-56"/>
                              <w:jc w:val="center"/>
                              <w:rPr>
                                <w:rFonts w:ascii="Arial" w:eastAsia="Calibri" w:hAnsi="Arial" w:cs="Arial"/>
                                <w:spacing w:val="1"/>
                              </w:rPr>
                              <w:pPrChange w:id="73" w:author="Anjum, Aisha" w:date="2026-01-08T15:34:00Z" w16du:dateUtc="2026-01-08T15:34:00Z">
                                <w:pPr>
                                  <w:spacing w:after="0" w:line="264" w:lineRule="exact"/>
                                  <w:ind w:left="20" w:right="-56"/>
                                </w:pPr>
                              </w:pPrChange>
                            </w:pPr>
                            <w:r w:rsidRPr="00783262">
                              <w:rPr>
                                <w:rFonts w:ascii="Arial" w:eastAsia="Calibri" w:hAnsi="Arial" w:cs="Arial"/>
                                <w:spacing w:val="-5"/>
                              </w:rPr>
                              <w:t>University Medical Centre Utrecht, Netherlands</w:t>
                            </w:r>
                            <w:r w:rsidRPr="00783262">
                              <w:rPr>
                                <w:rFonts w:ascii="Arial" w:eastAsia="Calibri" w:hAnsi="Arial" w:cs="Arial"/>
                                <w:spacing w:val="1"/>
                              </w:rPr>
                              <w:t>.</w:t>
                            </w:r>
                          </w:p>
                          <w:p w14:paraId="25A6D444" w14:textId="77777777" w:rsidR="00FA6190" w:rsidRPr="00783262" w:rsidRDefault="00FA6190" w:rsidP="00384F92">
                            <w:pPr>
                              <w:spacing w:after="0" w:line="264" w:lineRule="exact"/>
                              <w:ind w:left="20" w:right="-56"/>
                              <w:jc w:val="center"/>
                              <w:rPr>
                                <w:rFonts w:ascii="Arial" w:eastAsia="Calibri" w:hAnsi="Arial" w:cs="Arial"/>
                                <w:spacing w:val="1"/>
                              </w:rPr>
                              <w:pPrChange w:id="74" w:author="Anjum, Aisha" w:date="2026-01-08T15:34:00Z" w16du:dateUtc="2026-01-08T15:34:00Z">
                                <w:pPr>
                                  <w:spacing w:after="0" w:line="264" w:lineRule="exact"/>
                                  <w:ind w:left="20" w:right="-56"/>
                                </w:pPr>
                              </w:pPrChange>
                            </w:pPr>
                          </w:p>
                          <w:p w14:paraId="0374D7AF" w14:textId="421FC3F8" w:rsidR="00455864" w:rsidRPr="00783262" w:rsidRDefault="00455864" w:rsidP="00384F92">
                            <w:pPr>
                              <w:spacing w:after="0" w:line="264" w:lineRule="exact"/>
                              <w:ind w:left="20" w:right="-56"/>
                              <w:jc w:val="center"/>
                              <w:rPr>
                                <w:rFonts w:ascii="Arial" w:eastAsia="Calibri" w:hAnsi="Arial" w:cs="Arial"/>
                                <w:spacing w:val="1"/>
                              </w:rPr>
                              <w:pPrChange w:id="75" w:author="Anjum, Aisha" w:date="2026-01-08T15:34:00Z" w16du:dateUtc="2026-01-08T15:34:00Z">
                                <w:pPr>
                                  <w:spacing w:after="0" w:line="264" w:lineRule="exact"/>
                                  <w:ind w:left="20" w:right="-56"/>
                                </w:pPr>
                              </w:pPrChange>
                            </w:pPr>
                            <w:r w:rsidRPr="00783262">
                              <w:rPr>
                                <w:rFonts w:ascii="Arial" w:eastAsia="Calibri" w:hAnsi="Arial" w:cs="Arial"/>
                                <w:spacing w:val="1"/>
                              </w:rPr>
                              <w:t>The UK Coordinating Centre is</w:t>
                            </w:r>
                            <w:r w:rsidR="00FA6190" w:rsidRPr="00783262">
                              <w:rPr>
                                <w:rFonts w:ascii="Arial" w:eastAsia="Calibri" w:hAnsi="Arial" w:cs="Arial"/>
                                <w:spacing w:val="1"/>
                              </w:rPr>
                              <w:t>:</w:t>
                            </w:r>
                          </w:p>
                          <w:p w14:paraId="348317F0" w14:textId="77777777" w:rsidR="00455864" w:rsidRPr="00783262" w:rsidRDefault="00455864" w:rsidP="00384F92">
                            <w:pPr>
                              <w:spacing w:before="43" w:after="0" w:line="240" w:lineRule="auto"/>
                              <w:ind w:left="20" w:right="-20"/>
                              <w:jc w:val="center"/>
                              <w:rPr>
                                <w:rFonts w:ascii="Arial" w:eastAsia="Calibri" w:hAnsi="Arial" w:cs="Arial"/>
                                <w:b/>
                                <w:color w:val="0070C0"/>
                              </w:rPr>
                              <w:pPrChange w:id="76" w:author="Anjum, Aisha" w:date="2026-01-08T15:34:00Z" w16du:dateUtc="2026-01-08T15:34:00Z">
                                <w:pPr>
                                  <w:spacing w:before="43" w:after="0" w:line="240" w:lineRule="auto"/>
                                  <w:ind w:left="20" w:right="-20"/>
                                </w:pPr>
                              </w:pPrChange>
                            </w:pPr>
                            <w:r w:rsidRPr="00783262">
                              <w:rPr>
                                <w:rFonts w:ascii="Arial" w:eastAsia="Calibri" w:hAnsi="Arial" w:cs="Arial"/>
                                <w:b/>
                                <w:color w:val="0070C0"/>
                                <w:spacing w:val="1"/>
                              </w:rPr>
                              <w:t>Imperial College London / ICNARC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FF6D7" id="Text Box 22" o:spid="_x0000_s1031" type="#_x0000_t202" style="position:absolute;margin-left:232.95pt;margin-top:189.5pt;width:222.75pt;height:76.05pt;z-index:-25165823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" filled="f" stroked="f">
                <v:textbox inset="0,0,0,0">
                  <w:txbxContent>
                    <w:p w14:paraId="67AAF8A0" w14:textId="32858C90" w:rsidR="00FA6190" w:rsidRPr="00783262" w:rsidRDefault="00455864" w:rsidP="00384F92">
                      <w:pPr>
                        <w:spacing w:after="0" w:line="264" w:lineRule="exact"/>
                        <w:ind w:left="20" w:right="-56"/>
                        <w:jc w:val="center"/>
                        <w:rPr>
                          <w:rFonts w:ascii="Arial" w:eastAsia="Calibri" w:hAnsi="Arial" w:cs="Arial"/>
                          <w:spacing w:val="-5"/>
                        </w:rPr>
                        <w:pPrChange w:id="77" w:author="Anjum, Aisha" w:date="2026-01-08T15:34:00Z" w16du:dateUtc="2026-01-08T15:34:00Z">
                          <w:pPr>
                            <w:spacing w:after="0" w:line="264" w:lineRule="exact"/>
                            <w:ind w:left="20" w:right="-56"/>
                          </w:pPr>
                        </w:pPrChange>
                      </w:pPr>
                      <w:r w:rsidRPr="00783262">
                        <w:rPr>
                          <w:rFonts w:ascii="Arial" w:eastAsia="Calibri" w:hAnsi="Arial" w:cs="Arial"/>
                          <w:spacing w:val="-5"/>
                        </w:rPr>
                        <w:t>The study is being sponsored by</w:t>
                      </w:r>
                      <w:r w:rsidR="00FA6190" w:rsidRPr="00783262">
                        <w:rPr>
                          <w:rFonts w:ascii="Arial" w:eastAsia="Calibri" w:hAnsi="Arial" w:cs="Arial"/>
                          <w:spacing w:val="-5"/>
                        </w:rPr>
                        <w:t>:</w:t>
                      </w:r>
                    </w:p>
                    <w:p w14:paraId="0ACD81AD" w14:textId="39518E22" w:rsidR="00FA6190" w:rsidRPr="00783262" w:rsidRDefault="00455864" w:rsidP="00384F92">
                      <w:pPr>
                        <w:spacing w:after="0" w:line="264" w:lineRule="exact"/>
                        <w:ind w:left="20" w:right="-56"/>
                        <w:jc w:val="center"/>
                        <w:rPr>
                          <w:rFonts w:ascii="Arial" w:eastAsia="Calibri" w:hAnsi="Arial" w:cs="Arial"/>
                          <w:spacing w:val="1"/>
                        </w:rPr>
                        <w:pPrChange w:id="78" w:author="Anjum, Aisha" w:date="2026-01-08T15:34:00Z" w16du:dateUtc="2026-01-08T15:34:00Z">
                          <w:pPr>
                            <w:spacing w:after="0" w:line="264" w:lineRule="exact"/>
                            <w:ind w:left="20" w:right="-56"/>
                          </w:pPr>
                        </w:pPrChange>
                      </w:pPr>
                      <w:r w:rsidRPr="00783262">
                        <w:rPr>
                          <w:rFonts w:ascii="Arial" w:eastAsia="Calibri" w:hAnsi="Arial" w:cs="Arial"/>
                          <w:spacing w:val="-5"/>
                        </w:rPr>
                        <w:t>University Medical Centre Utrecht, Netherlands</w:t>
                      </w:r>
                      <w:r w:rsidRPr="00783262">
                        <w:rPr>
                          <w:rFonts w:ascii="Arial" w:eastAsia="Calibri" w:hAnsi="Arial" w:cs="Arial"/>
                          <w:spacing w:val="1"/>
                        </w:rPr>
                        <w:t>.</w:t>
                      </w:r>
                    </w:p>
                    <w:p w14:paraId="25A6D444" w14:textId="77777777" w:rsidR="00FA6190" w:rsidRPr="00783262" w:rsidRDefault="00FA6190" w:rsidP="00384F92">
                      <w:pPr>
                        <w:spacing w:after="0" w:line="264" w:lineRule="exact"/>
                        <w:ind w:left="20" w:right="-56"/>
                        <w:jc w:val="center"/>
                        <w:rPr>
                          <w:rFonts w:ascii="Arial" w:eastAsia="Calibri" w:hAnsi="Arial" w:cs="Arial"/>
                          <w:spacing w:val="1"/>
                        </w:rPr>
                        <w:pPrChange w:id="79" w:author="Anjum, Aisha" w:date="2026-01-08T15:34:00Z" w16du:dateUtc="2026-01-08T15:34:00Z">
                          <w:pPr>
                            <w:spacing w:after="0" w:line="264" w:lineRule="exact"/>
                            <w:ind w:left="20" w:right="-56"/>
                          </w:pPr>
                        </w:pPrChange>
                      </w:pPr>
                    </w:p>
                    <w:p w14:paraId="0374D7AF" w14:textId="421FC3F8" w:rsidR="00455864" w:rsidRPr="00783262" w:rsidRDefault="00455864" w:rsidP="00384F92">
                      <w:pPr>
                        <w:spacing w:after="0" w:line="264" w:lineRule="exact"/>
                        <w:ind w:left="20" w:right="-56"/>
                        <w:jc w:val="center"/>
                        <w:rPr>
                          <w:rFonts w:ascii="Arial" w:eastAsia="Calibri" w:hAnsi="Arial" w:cs="Arial"/>
                          <w:spacing w:val="1"/>
                        </w:rPr>
                        <w:pPrChange w:id="80" w:author="Anjum, Aisha" w:date="2026-01-08T15:34:00Z" w16du:dateUtc="2026-01-08T15:34:00Z">
                          <w:pPr>
                            <w:spacing w:after="0" w:line="264" w:lineRule="exact"/>
                            <w:ind w:left="20" w:right="-56"/>
                          </w:pPr>
                        </w:pPrChange>
                      </w:pPr>
                      <w:r w:rsidRPr="00783262">
                        <w:rPr>
                          <w:rFonts w:ascii="Arial" w:eastAsia="Calibri" w:hAnsi="Arial" w:cs="Arial"/>
                          <w:spacing w:val="1"/>
                        </w:rPr>
                        <w:t>The UK Coordinating Centre is</w:t>
                      </w:r>
                      <w:r w:rsidR="00FA6190" w:rsidRPr="00783262">
                        <w:rPr>
                          <w:rFonts w:ascii="Arial" w:eastAsia="Calibri" w:hAnsi="Arial" w:cs="Arial"/>
                          <w:spacing w:val="1"/>
                        </w:rPr>
                        <w:t>:</w:t>
                      </w:r>
                    </w:p>
                    <w:p w14:paraId="348317F0" w14:textId="77777777" w:rsidR="00455864" w:rsidRPr="00783262" w:rsidRDefault="00455864" w:rsidP="00384F92">
                      <w:pPr>
                        <w:spacing w:before="43" w:after="0" w:line="240" w:lineRule="auto"/>
                        <w:ind w:left="20" w:right="-20"/>
                        <w:jc w:val="center"/>
                        <w:rPr>
                          <w:rFonts w:ascii="Arial" w:eastAsia="Calibri" w:hAnsi="Arial" w:cs="Arial"/>
                          <w:b/>
                          <w:color w:val="0070C0"/>
                        </w:rPr>
                        <w:pPrChange w:id="81" w:author="Anjum, Aisha" w:date="2026-01-08T15:34:00Z" w16du:dateUtc="2026-01-08T15:34:00Z">
                          <w:pPr>
                            <w:spacing w:before="43" w:after="0" w:line="240" w:lineRule="auto"/>
                            <w:ind w:left="20" w:right="-20"/>
                          </w:pPr>
                        </w:pPrChange>
                      </w:pPr>
                      <w:r w:rsidRPr="00783262">
                        <w:rPr>
                          <w:rFonts w:ascii="Arial" w:eastAsia="Calibri" w:hAnsi="Arial" w:cs="Arial"/>
                          <w:b/>
                          <w:color w:val="0070C0"/>
                          <w:spacing w:val="1"/>
                        </w:rPr>
                        <w:t>Imperial College London / ICNARC</w:t>
                      </w:r>
                    </w:p>
                  </w:txbxContent>
                </v:textbox>
                <w10:wrap type="tight" anchorx="margin" anchory="page"/>
              </v:shape>
            </w:pict>
          </mc:Fallback>
        </mc:AlternateContent>
      </w:r>
    </w:p>
    <w:p w14:paraId="2EE3E92E" w14:textId="1DFCC32C" w:rsidR="00FA6190" w:rsidRDefault="00026ACC">
      <w:r w:rsidRPr="00E765F8">
        <w:rPr>
          <w:noProof/>
          <w:highlight w:val="yellow"/>
          <w:lang w:val="en-GB" w:eastAsia="en-GB"/>
          <w:rPrChange w:id="82" w:author="Anjum, Aisha" w:date="2026-01-08T15:32:00Z" w16du:dateUtc="2026-01-08T15:32:00Z">
            <w:rPr>
              <w:noProof/>
              <w:lang w:val="en-GB" w:eastAsia="en-GB"/>
            </w:rPr>
          </w:rPrChange>
        </w:rPr>
        <mc:AlternateContent>
          <mc:Choice Requires="wps">
            <w:drawing>
              <wp:anchor distT="0" distB="0" distL="114300" distR="114300" simplePos="0" relativeHeight="251658244" behindDoc="1" locked="0" layoutInCell="1" allowOverlap="1" wp14:anchorId="3488BAB7" wp14:editId="70302F5F">
                <wp:simplePos x="0" y="0"/>
                <wp:positionH relativeFrom="margin">
                  <wp:posOffset>237507</wp:posOffset>
                </wp:positionH>
                <wp:positionV relativeFrom="margin">
                  <wp:posOffset>2449764</wp:posOffset>
                </wp:positionV>
                <wp:extent cx="1445260" cy="177800"/>
                <wp:effectExtent l="0" t="0" r="2540" b="12700"/>
                <wp:wrapTight wrapText="bothSides">
                  <wp:wrapPolygon edited="0">
                    <wp:start x="0" y="0"/>
                    <wp:lineTo x="0" y="20829"/>
                    <wp:lineTo x="21353" y="20829"/>
                    <wp:lineTo x="21353" y="0"/>
                    <wp:lineTo x="0" y="0"/>
                  </wp:wrapPolygon>
                </wp:wrapTight>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526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8DDF3" w14:textId="77777777" w:rsidR="00455864" w:rsidRDefault="00455864" w:rsidP="00455864">
                            <w:pPr>
                              <w:spacing w:after="0" w:line="264" w:lineRule="exact"/>
                              <w:ind w:left="20" w:right="-56"/>
                              <w:rPr>
                                <w:rFonts w:ascii="Calibri" w:eastAsia="Calibri" w:hAnsi="Calibri" w:cs="Calibri"/>
                                <w:sz w:val="24"/>
                                <w:szCs w:val="24"/>
                              </w:rPr>
                            </w:pPr>
                            <w:r w:rsidRPr="00E765F8">
                              <w:rPr>
                                <w:rFonts w:ascii="Calibri" w:eastAsia="Calibri" w:hAnsi="Calibri" w:cs="Calibri"/>
                                <w:i/>
                                <w:color w:val="4D4436"/>
                                <w:position w:val="1"/>
                                <w:sz w:val="24"/>
                                <w:szCs w:val="24"/>
                                <w:highlight w:val="yellow"/>
                                <w:rPrChange w:id="83" w:author="Anjum, Aisha" w:date="2026-01-08T15:32:00Z" w16du:dateUtc="2026-01-08T15:32:00Z">
                                  <w:rPr>
                                    <w:rFonts w:ascii="Calibri" w:eastAsia="Calibri" w:hAnsi="Calibri" w:cs="Calibri"/>
                                    <w:i/>
                                    <w:color w:val="4D4436"/>
                                    <w:position w:val="1"/>
                                    <w:sz w:val="24"/>
                                    <w:szCs w:val="24"/>
                                  </w:rPr>
                                </w:rPrChange>
                              </w:rPr>
                              <w:t>[</w:t>
                            </w:r>
                            <w:r w:rsidRPr="00E765F8">
                              <w:rPr>
                                <w:rFonts w:ascii="Arial" w:eastAsia="Calibri" w:hAnsi="Arial" w:cs="Arial"/>
                                <w:i/>
                                <w:color w:val="4D4436"/>
                                <w:position w:val="1"/>
                                <w:highlight w:val="yellow"/>
                                <w:rPrChange w:id="84" w:author="Anjum, Aisha" w:date="2026-01-08T15:32:00Z" w16du:dateUtc="2026-01-08T15:32:00Z">
                                  <w:rPr>
                                    <w:rFonts w:ascii="Arial" w:eastAsia="Calibri" w:hAnsi="Arial" w:cs="Arial"/>
                                    <w:i/>
                                    <w:color w:val="4D4436"/>
                                    <w:position w:val="1"/>
                                  </w:rPr>
                                </w:rPrChange>
                              </w:rPr>
                              <w:t>I</w:t>
                            </w:r>
                            <w:r w:rsidRPr="00E765F8">
                              <w:rPr>
                                <w:rFonts w:ascii="Arial" w:eastAsia="Calibri" w:hAnsi="Arial" w:cs="Arial"/>
                                <w:i/>
                                <w:color w:val="4D4436"/>
                                <w:spacing w:val="-1"/>
                                <w:position w:val="1"/>
                                <w:highlight w:val="yellow"/>
                                <w:rPrChange w:id="85" w:author="Anjum, Aisha" w:date="2026-01-08T15:32:00Z" w16du:dateUtc="2026-01-08T15:32:00Z">
                                  <w:rPr>
                                    <w:rFonts w:ascii="Arial" w:eastAsia="Calibri" w:hAnsi="Arial" w:cs="Arial"/>
                                    <w:i/>
                                    <w:color w:val="4D4436"/>
                                    <w:spacing w:val="-1"/>
                                    <w:position w:val="1"/>
                                  </w:rPr>
                                </w:rPrChange>
                              </w:rPr>
                              <w:t>n</w:t>
                            </w:r>
                            <w:r w:rsidRPr="00E765F8">
                              <w:rPr>
                                <w:rFonts w:ascii="Arial" w:eastAsia="Calibri" w:hAnsi="Arial" w:cs="Arial"/>
                                <w:i/>
                                <w:color w:val="4D4436"/>
                                <w:position w:val="1"/>
                                <w:highlight w:val="yellow"/>
                                <w:rPrChange w:id="86" w:author="Anjum, Aisha" w:date="2026-01-08T15:32:00Z" w16du:dateUtc="2026-01-08T15:32:00Z">
                                  <w:rPr>
                                    <w:rFonts w:ascii="Arial" w:eastAsia="Calibri" w:hAnsi="Arial" w:cs="Arial"/>
                                    <w:i/>
                                    <w:color w:val="4D4436"/>
                                    <w:position w:val="1"/>
                                  </w:rPr>
                                </w:rPrChange>
                              </w:rPr>
                              <w:t>s</w:t>
                            </w:r>
                            <w:r w:rsidRPr="00E765F8">
                              <w:rPr>
                                <w:rFonts w:ascii="Arial" w:eastAsia="Calibri" w:hAnsi="Arial" w:cs="Arial"/>
                                <w:i/>
                                <w:color w:val="4D4436"/>
                                <w:spacing w:val="1"/>
                                <w:position w:val="1"/>
                                <w:highlight w:val="yellow"/>
                                <w:rPrChange w:id="87" w:author="Anjum, Aisha" w:date="2026-01-08T15:32:00Z" w16du:dateUtc="2026-01-08T15:32:00Z">
                                  <w:rPr>
                                    <w:rFonts w:ascii="Arial" w:eastAsia="Calibri" w:hAnsi="Arial" w:cs="Arial"/>
                                    <w:i/>
                                    <w:color w:val="4D4436"/>
                                    <w:spacing w:val="1"/>
                                    <w:position w:val="1"/>
                                  </w:rPr>
                                </w:rPrChange>
                              </w:rPr>
                              <w:t>e</w:t>
                            </w:r>
                            <w:r w:rsidRPr="00E765F8">
                              <w:rPr>
                                <w:rFonts w:ascii="Arial" w:eastAsia="Calibri" w:hAnsi="Arial" w:cs="Arial"/>
                                <w:i/>
                                <w:color w:val="4D4436"/>
                                <w:position w:val="1"/>
                                <w:highlight w:val="yellow"/>
                                <w:rPrChange w:id="88" w:author="Anjum, Aisha" w:date="2026-01-08T15:32:00Z" w16du:dateUtc="2026-01-08T15:32:00Z">
                                  <w:rPr>
                                    <w:rFonts w:ascii="Arial" w:eastAsia="Calibri" w:hAnsi="Arial" w:cs="Arial"/>
                                    <w:i/>
                                    <w:color w:val="4D4436"/>
                                    <w:position w:val="1"/>
                                  </w:rPr>
                                </w:rPrChange>
                              </w:rPr>
                              <w:t>rt</w:t>
                            </w:r>
                            <w:r w:rsidRPr="00E765F8">
                              <w:rPr>
                                <w:rFonts w:ascii="Arial" w:eastAsia="Calibri" w:hAnsi="Arial" w:cs="Arial"/>
                                <w:i/>
                                <w:color w:val="4D4436"/>
                                <w:spacing w:val="-5"/>
                                <w:position w:val="1"/>
                                <w:highlight w:val="yellow"/>
                                <w:rPrChange w:id="89" w:author="Anjum, Aisha" w:date="2026-01-08T15:32:00Z" w16du:dateUtc="2026-01-08T15:32:00Z">
                                  <w:rPr>
                                    <w:rFonts w:ascii="Arial" w:eastAsia="Calibri" w:hAnsi="Arial" w:cs="Arial"/>
                                    <w:i/>
                                    <w:color w:val="4D4436"/>
                                    <w:spacing w:val="-5"/>
                                    <w:position w:val="1"/>
                                  </w:rPr>
                                </w:rPrChange>
                              </w:rPr>
                              <w:t xml:space="preserve"> </w:t>
                            </w:r>
                            <w:r w:rsidRPr="00E765F8">
                              <w:rPr>
                                <w:rFonts w:ascii="Arial" w:eastAsia="Calibri" w:hAnsi="Arial" w:cs="Arial"/>
                                <w:i/>
                                <w:color w:val="4D4436"/>
                                <w:position w:val="1"/>
                                <w:highlight w:val="yellow"/>
                                <w:rPrChange w:id="90" w:author="Anjum, Aisha" w:date="2026-01-08T15:32:00Z" w16du:dateUtc="2026-01-08T15:32:00Z">
                                  <w:rPr>
                                    <w:rFonts w:ascii="Arial" w:eastAsia="Calibri" w:hAnsi="Arial" w:cs="Arial"/>
                                    <w:i/>
                                    <w:color w:val="4D4436"/>
                                    <w:position w:val="1"/>
                                  </w:rPr>
                                </w:rPrChange>
                              </w:rPr>
                              <w:t>C</w:t>
                            </w:r>
                            <w:r w:rsidRPr="00E765F8">
                              <w:rPr>
                                <w:rFonts w:ascii="Arial" w:eastAsia="Calibri" w:hAnsi="Arial" w:cs="Arial"/>
                                <w:i/>
                                <w:color w:val="4D4436"/>
                                <w:spacing w:val="-1"/>
                                <w:position w:val="1"/>
                                <w:highlight w:val="yellow"/>
                                <w:rPrChange w:id="91" w:author="Anjum, Aisha" w:date="2026-01-08T15:32:00Z" w16du:dateUtc="2026-01-08T15:32:00Z">
                                  <w:rPr>
                                    <w:rFonts w:ascii="Arial" w:eastAsia="Calibri" w:hAnsi="Arial" w:cs="Arial"/>
                                    <w:i/>
                                    <w:color w:val="4D4436"/>
                                    <w:spacing w:val="-1"/>
                                    <w:position w:val="1"/>
                                  </w:rPr>
                                </w:rPrChange>
                              </w:rPr>
                              <w:t>on</w:t>
                            </w:r>
                            <w:r w:rsidRPr="00E765F8">
                              <w:rPr>
                                <w:rFonts w:ascii="Arial" w:eastAsia="Calibri" w:hAnsi="Arial" w:cs="Arial"/>
                                <w:i/>
                                <w:color w:val="4D4436"/>
                                <w:spacing w:val="1"/>
                                <w:position w:val="1"/>
                                <w:highlight w:val="yellow"/>
                                <w:rPrChange w:id="92" w:author="Anjum, Aisha" w:date="2026-01-08T15:32:00Z" w16du:dateUtc="2026-01-08T15:32:00Z">
                                  <w:rPr>
                                    <w:rFonts w:ascii="Arial" w:eastAsia="Calibri" w:hAnsi="Arial" w:cs="Arial"/>
                                    <w:i/>
                                    <w:color w:val="4D4436"/>
                                    <w:spacing w:val="1"/>
                                    <w:position w:val="1"/>
                                  </w:rPr>
                                </w:rPrChange>
                              </w:rPr>
                              <w:t>t</w:t>
                            </w:r>
                            <w:r w:rsidRPr="00E765F8">
                              <w:rPr>
                                <w:rFonts w:ascii="Arial" w:eastAsia="Calibri" w:hAnsi="Arial" w:cs="Arial"/>
                                <w:i/>
                                <w:color w:val="4D4436"/>
                                <w:spacing w:val="-1"/>
                                <w:position w:val="1"/>
                                <w:highlight w:val="yellow"/>
                                <w:rPrChange w:id="93" w:author="Anjum, Aisha" w:date="2026-01-08T15:32:00Z" w16du:dateUtc="2026-01-08T15:32:00Z">
                                  <w:rPr>
                                    <w:rFonts w:ascii="Arial" w:eastAsia="Calibri" w:hAnsi="Arial" w:cs="Arial"/>
                                    <w:i/>
                                    <w:color w:val="4D4436"/>
                                    <w:spacing w:val="-1"/>
                                    <w:position w:val="1"/>
                                  </w:rPr>
                                </w:rPrChange>
                              </w:rPr>
                              <w:t>a</w:t>
                            </w:r>
                            <w:r w:rsidRPr="00E765F8">
                              <w:rPr>
                                <w:rFonts w:ascii="Arial" w:eastAsia="Calibri" w:hAnsi="Arial" w:cs="Arial"/>
                                <w:i/>
                                <w:color w:val="4D4436"/>
                                <w:spacing w:val="1"/>
                                <w:position w:val="1"/>
                                <w:highlight w:val="yellow"/>
                                <w:rPrChange w:id="94" w:author="Anjum, Aisha" w:date="2026-01-08T15:32:00Z" w16du:dateUtc="2026-01-08T15:32:00Z">
                                  <w:rPr>
                                    <w:rFonts w:ascii="Arial" w:eastAsia="Calibri" w:hAnsi="Arial" w:cs="Arial"/>
                                    <w:i/>
                                    <w:color w:val="4D4436"/>
                                    <w:spacing w:val="1"/>
                                    <w:position w:val="1"/>
                                  </w:rPr>
                                </w:rPrChange>
                              </w:rPr>
                              <w:t>c</w:t>
                            </w:r>
                            <w:r w:rsidRPr="00E765F8">
                              <w:rPr>
                                <w:rFonts w:ascii="Arial" w:eastAsia="Calibri" w:hAnsi="Arial" w:cs="Arial"/>
                                <w:i/>
                                <w:color w:val="4D4436"/>
                                <w:position w:val="1"/>
                                <w:highlight w:val="yellow"/>
                                <w:rPrChange w:id="95" w:author="Anjum, Aisha" w:date="2026-01-08T15:32:00Z" w16du:dateUtc="2026-01-08T15:32:00Z">
                                  <w:rPr>
                                    <w:rFonts w:ascii="Arial" w:eastAsia="Calibri" w:hAnsi="Arial" w:cs="Arial"/>
                                    <w:i/>
                                    <w:color w:val="4D4436"/>
                                    <w:position w:val="1"/>
                                  </w:rPr>
                                </w:rPrChange>
                              </w:rPr>
                              <w:t xml:space="preserve">t </w:t>
                            </w:r>
                            <w:r w:rsidRPr="00E765F8">
                              <w:rPr>
                                <w:rFonts w:ascii="Arial" w:eastAsia="Calibri" w:hAnsi="Arial" w:cs="Arial"/>
                                <w:i/>
                                <w:color w:val="4D4436"/>
                                <w:spacing w:val="-1"/>
                                <w:position w:val="1"/>
                                <w:highlight w:val="yellow"/>
                                <w:rPrChange w:id="96" w:author="Anjum, Aisha" w:date="2026-01-08T15:32:00Z" w16du:dateUtc="2026-01-08T15:32:00Z">
                                  <w:rPr>
                                    <w:rFonts w:ascii="Arial" w:eastAsia="Calibri" w:hAnsi="Arial" w:cs="Arial"/>
                                    <w:i/>
                                    <w:color w:val="4D4436"/>
                                    <w:spacing w:val="-1"/>
                                    <w:position w:val="1"/>
                                  </w:rPr>
                                </w:rPrChange>
                              </w:rPr>
                              <w:t>D</w:t>
                            </w:r>
                            <w:r w:rsidRPr="00E765F8">
                              <w:rPr>
                                <w:rFonts w:ascii="Arial" w:eastAsia="Calibri" w:hAnsi="Arial" w:cs="Arial"/>
                                <w:i/>
                                <w:color w:val="4D4436"/>
                                <w:position w:val="1"/>
                                <w:highlight w:val="yellow"/>
                                <w:rPrChange w:id="97" w:author="Anjum, Aisha" w:date="2026-01-08T15:32:00Z" w16du:dateUtc="2026-01-08T15:32:00Z">
                                  <w:rPr>
                                    <w:rFonts w:ascii="Arial" w:eastAsia="Calibri" w:hAnsi="Arial" w:cs="Arial"/>
                                    <w:i/>
                                    <w:color w:val="4D4436"/>
                                    <w:position w:val="1"/>
                                  </w:rPr>
                                </w:rPrChange>
                              </w:rPr>
                              <w:t>e</w:t>
                            </w:r>
                            <w:r w:rsidRPr="00E765F8">
                              <w:rPr>
                                <w:rFonts w:ascii="Arial" w:eastAsia="Calibri" w:hAnsi="Arial" w:cs="Arial"/>
                                <w:i/>
                                <w:color w:val="4D4436"/>
                                <w:spacing w:val="2"/>
                                <w:position w:val="1"/>
                                <w:highlight w:val="yellow"/>
                                <w:rPrChange w:id="98" w:author="Anjum, Aisha" w:date="2026-01-08T15:32:00Z" w16du:dateUtc="2026-01-08T15:32:00Z">
                                  <w:rPr>
                                    <w:rFonts w:ascii="Arial" w:eastAsia="Calibri" w:hAnsi="Arial" w:cs="Arial"/>
                                    <w:i/>
                                    <w:color w:val="4D4436"/>
                                    <w:spacing w:val="2"/>
                                    <w:position w:val="1"/>
                                  </w:rPr>
                                </w:rPrChange>
                              </w:rPr>
                              <w:t>t</w:t>
                            </w:r>
                            <w:r w:rsidRPr="00E765F8">
                              <w:rPr>
                                <w:rFonts w:ascii="Arial" w:eastAsia="Calibri" w:hAnsi="Arial" w:cs="Arial"/>
                                <w:i/>
                                <w:color w:val="4D4436"/>
                                <w:spacing w:val="-1"/>
                                <w:position w:val="1"/>
                                <w:highlight w:val="yellow"/>
                                <w:rPrChange w:id="99" w:author="Anjum, Aisha" w:date="2026-01-08T15:32:00Z" w16du:dateUtc="2026-01-08T15:32:00Z">
                                  <w:rPr>
                                    <w:rFonts w:ascii="Arial" w:eastAsia="Calibri" w:hAnsi="Arial" w:cs="Arial"/>
                                    <w:i/>
                                    <w:color w:val="4D4436"/>
                                    <w:spacing w:val="-1"/>
                                    <w:position w:val="1"/>
                                  </w:rPr>
                                </w:rPrChange>
                              </w:rPr>
                              <w:t>a</w:t>
                            </w:r>
                            <w:r w:rsidRPr="00E765F8">
                              <w:rPr>
                                <w:rFonts w:ascii="Arial" w:eastAsia="Calibri" w:hAnsi="Arial" w:cs="Arial"/>
                                <w:i/>
                                <w:color w:val="4D4436"/>
                                <w:position w:val="1"/>
                                <w:highlight w:val="yellow"/>
                                <w:rPrChange w:id="100" w:author="Anjum, Aisha" w:date="2026-01-08T15:32:00Z" w16du:dateUtc="2026-01-08T15:32:00Z">
                                  <w:rPr>
                                    <w:rFonts w:ascii="Arial" w:eastAsia="Calibri" w:hAnsi="Arial" w:cs="Arial"/>
                                    <w:i/>
                                    <w:color w:val="4D4436"/>
                                    <w:position w:val="1"/>
                                  </w:rPr>
                                </w:rPrChange>
                              </w:rPr>
                              <w:t>ils</w:t>
                            </w:r>
                            <w:r w:rsidRPr="00E765F8">
                              <w:rPr>
                                <w:rFonts w:ascii="Calibri" w:eastAsia="Calibri" w:hAnsi="Calibri" w:cs="Calibri"/>
                                <w:i/>
                                <w:color w:val="4D4436"/>
                                <w:position w:val="1"/>
                                <w:sz w:val="24"/>
                                <w:szCs w:val="24"/>
                                <w:highlight w:val="yellow"/>
                                <w:rPrChange w:id="101" w:author="Anjum, Aisha" w:date="2026-01-08T15:32:00Z" w16du:dateUtc="2026-01-08T15:32:00Z">
                                  <w:rPr>
                                    <w:rFonts w:ascii="Calibri" w:eastAsia="Calibri" w:hAnsi="Calibri" w:cs="Calibri"/>
                                    <w:i/>
                                    <w:color w:val="4D4436"/>
                                    <w:position w:val="1"/>
                                    <w:sz w:val="24"/>
                                    <w:szCs w:val="24"/>
                                  </w:rPr>
                                </w:rPrChange>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8BAB7" id="Text Box 20" o:spid="_x0000_s1032" type="#_x0000_t202" style="position:absolute;margin-left:18.7pt;margin-top:192.9pt;width:113.8pt;height:14pt;z-index:-2516582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" filled="f" stroked="f">
                <v:textbox inset="0,0,0,0">
                  <w:txbxContent>
                    <w:p w14:paraId="3568DDF3" w14:textId="77777777" w:rsidR="00455864" w:rsidRDefault="00455864" w:rsidP="00455864">
                      <w:pPr>
                        <w:spacing w:after="0" w:line="264" w:lineRule="exact"/>
                        <w:ind w:left="20" w:right="-56"/>
                        <w:rPr>
                          <w:rFonts w:ascii="Calibri" w:eastAsia="Calibri" w:hAnsi="Calibri" w:cs="Calibri"/>
                          <w:sz w:val="24"/>
                          <w:szCs w:val="24"/>
                        </w:rPr>
                      </w:pPr>
                      <w:r w:rsidRPr="00E765F8">
                        <w:rPr>
                          <w:rFonts w:ascii="Calibri" w:eastAsia="Calibri" w:hAnsi="Calibri" w:cs="Calibri"/>
                          <w:i/>
                          <w:color w:val="4D4436"/>
                          <w:position w:val="1"/>
                          <w:sz w:val="24"/>
                          <w:szCs w:val="24"/>
                          <w:highlight w:val="yellow"/>
                          <w:rPrChange w:id="102" w:author="Anjum, Aisha" w:date="2026-01-08T15:32:00Z" w16du:dateUtc="2026-01-08T15:32:00Z">
                            <w:rPr>
                              <w:rFonts w:ascii="Calibri" w:eastAsia="Calibri" w:hAnsi="Calibri" w:cs="Calibri"/>
                              <w:i/>
                              <w:color w:val="4D4436"/>
                              <w:position w:val="1"/>
                              <w:sz w:val="24"/>
                              <w:szCs w:val="24"/>
                            </w:rPr>
                          </w:rPrChange>
                        </w:rPr>
                        <w:t>[</w:t>
                      </w:r>
                      <w:r w:rsidRPr="00E765F8">
                        <w:rPr>
                          <w:rFonts w:ascii="Arial" w:eastAsia="Calibri" w:hAnsi="Arial" w:cs="Arial"/>
                          <w:i/>
                          <w:color w:val="4D4436"/>
                          <w:position w:val="1"/>
                          <w:highlight w:val="yellow"/>
                          <w:rPrChange w:id="103" w:author="Anjum, Aisha" w:date="2026-01-08T15:32:00Z" w16du:dateUtc="2026-01-08T15:32:00Z">
                            <w:rPr>
                              <w:rFonts w:ascii="Arial" w:eastAsia="Calibri" w:hAnsi="Arial" w:cs="Arial"/>
                              <w:i/>
                              <w:color w:val="4D4436"/>
                              <w:position w:val="1"/>
                            </w:rPr>
                          </w:rPrChange>
                        </w:rPr>
                        <w:t>I</w:t>
                      </w:r>
                      <w:r w:rsidRPr="00E765F8">
                        <w:rPr>
                          <w:rFonts w:ascii="Arial" w:eastAsia="Calibri" w:hAnsi="Arial" w:cs="Arial"/>
                          <w:i/>
                          <w:color w:val="4D4436"/>
                          <w:spacing w:val="-1"/>
                          <w:position w:val="1"/>
                          <w:highlight w:val="yellow"/>
                          <w:rPrChange w:id="104" w:author="Anjum, Aisha" w:date="2026-01-08T15:32:00Z" w16du:dateUtc="2026-01-08T15:32:00Z">
                            <w:rPr>
                              <w:rFonts w:ascii="Arial" w:eastAsia="Calibri" w:hAnsi="Arial" w:cs="Arial"/>
                              <w:i/>
                              <w:color w:val="4D4436"/>
                              <w:spacing w:val="-1"/>
                              <w:position w:val="1"/>
                            </w:rPr>
                          </w:rPrChange>
                        </w:rPr>
                        <w:t>n</w:t>
                      </w:r>
                      <w:r w:rsidRPr="00E765F8">
                        <w:rPr>
                          <w:rFonts w:ascii="Arial" w:eastAsia="Calibri" w:hAnsi="Arial" w:cs="Arial"/>
                          <w:i/>
                          <w:color w:val="4D4436"/>
                          <w:position w:val="1"/>
                          <w:highlight w:val="yellow"/>
                          <w:rPrChange w:id="105" w:author="Anjum, Aisha" w:date="2026-01-08T15:32:00Z" w16du:dateUtc="2026-01-08T15:32:00Z">
                            <w:rPr>
                              <w:rFonts w:ascii="Arial" w:eastAsia="Calibri" w:hAnsi="Arial" w:cs="Arial"/>
                              <w:i/>
                              <w:color w:val="4D4436"/>
                              <w:position w:val="1"/>
                            </w:rPr>
                          </w:rPrChange>
                        </w:rPr>
                        <w:t>s</w:t>
                      </w:r>
                      <w:r w:rsidRPr="00E765F8">
                        <w:rPr>
                          <w:rFonts w:ascii="Arial" w:eastAsia="Calibri" w:hAnsi="Arial" w:cs="Arial"/>
                          <w:i/>
                          <w:color w:val="4D4436"/>
                          <w:spacing w:val="1"/>
                          <w:position w:val="1"/>
                          <w:highlight w:val="yellow"/>
                          <w:rPrChange w:id="106" w:author="Anjum, Aisha" w:date="2026-01-08T15:32:00Z" w16du:dateUtc="2026-01-08T15:32:00Z">
                            <w:rPr>
                              <w:rFonts w:ascii="Arial" w:eastAsia="Calibri" w:hAnsi="Arial" w:cs="Arial"/>
                              <w:i/>
                              <w:color w:val="4D4436"/>
                              <w:spacing w:val="1"/>
                              <w:position w:val="1"/>
                            </w:rPr>
                          </w:rPrChange>
                        </w:rPr>
                        <w:t>e</w:t>
                      </w:r>
                      <w:r w:rsidRPr="00E765F8">
                        <w:rPr>
                          <w:rFonts w:ascii="Arial" w:eastAsia="Calibri" w:hAnsi="Arial" w:cs="Arial"/>
                          <w:i/>
                          <w:color w:val="4D4436"/>
                          <w:position w:val="1"/>
                          <w:highlight w:val="yellow"/>
                          <w:rPrChange w:id="107" w:author="Anjum, Aisha" w:date="2026-01-08T15:32:00Z" w16du:dateUtc="2026-01-08T15:32:00Z">
                            <w:rPr>
                              <w:rFonts w:ascii="Arial" w:eastAsia="Calibri" w:hAnsi="Arial" w:cs="Arial"/>
                              <w:i/>
                              <w:color w:val="4D4436"/>
                              <w:position w:val="1"/>
                            </w:rPr>
                          </w:rPrChange>
                        </w:rPr>
                        <w:t>rt</w:t>
                      </w:r>
                      <w:r w:rsidRPr="00E765F8">
                        <w:rPr>
                          <w:rFonts w:ascii="Arial" w:eastAsia="Calibri" w:hAnsi="Arial" w:cs="Arial"/>
                          <w:i/>
                          <w:color w:val="4D4436"/>
                          <w:spacing w:val="-5"/>
                          <w:position w:val="1"/>
                          <w:highlight w:val="yellow"/>
                          <w:rPrChange w:id="108" w:author="Anjum, Aisha" w:date="2026-01-08T15:32:00Z" w16du:dateUtc="2026-01-08T15:32:00Z">
                            <w:rPr>
                              <w:rFonts w:ascii="Arial" w:eastAsia="Calibri" w:hAnsi="Arial" w:cs="Arial"/>
                              <w:i/>
                              <w:color w:val="4D4436"/>
                              <w:spacing w:val="-5"/>
                              <w:position w:val="1"/>
                            </w:rPr>
                          </w:rPrChange>
                        </w:rPr>
                        <w:t xml:space="preserve"> </w:t>
                      </w:r>
                      <w:r w:rsidRPr="00E765F8">
                        <w:rPr>
                          <w:rFonts w:ascii="Arial" w:eastAsia="Calibri" w:hAnsi="Arial" w:cs="Arial"/>
                          <w:i/>
                          <w:color w:val="4D4436"/>
                          <w:position w:val="1"/>
                          <w:highlight w:val="yellow"/>
                          <w:rPrChange w:id="109" w:author="Anjum, Aisha" w:date="2026-01-08T15:32:00Z" w16du:dateUtc="2026-01-08T15:32:00Z">
                            <w:rPr>
                              <w:rFonts w:ascii="Arial" w:eastAsia="Calibri" w:hAnsi="Arial" w:cs="Arial"/>
                              <w:i/>
                              <w:color w:val="4D4436"/>
                              <w:position w:val="1"/>
                            </w:rPr>
                          </w:rPrChange>
                        </w:rPr>
                        <w:t>C</w:t>
                      </w:r>
                      <w:r w:rsidRPr="00E765F8">
                        <w:rPr>
                          <w:rFonts w:ascii="Arial" w:eastAsia="Calibri" w:hAnsi="Arial" w:cs="Arial"/>
                          <w:i/>
                          <w:color w:val="4D4436"/>
                          <w:spacing w:val="-1"/>
                          <w:position w:val="1"/>
                          <w:highlight w:val="yellow"/>
                          <w:rPrChange w:id="110" w:author="Anjum, Aisha" w:date="2026-01-08T15:32:00Z" w16du:dateUtc="2026-01-08T15:32:00Z">
                            <w:rPr>
                              <w:rFonts w:ascii="Arial" w:eastAsia="Calibri" w:hAnsi="Arial" w:cs="Arial"/>
                              <w:i/>
                              <w:color w:val="4D4436"/>
                              <w:spacing w:val="-1"/>
                              <w:position w:val="1"/>
                            </w:rPr>
                          </w:rPrChange>
                        </w:rPr>
                        <w:t>on</w:t>
                      </w:r>
                      <w:r w:rsidRPr="00E765F8">
                        <w:rPr>
                          <w:rFonts w:ascii="Arial" w:eastAsia="Calibri" w:hAnsi="Arial" w:cs="Arial"/>
                          <w:i/>
                          <w:color w:val="4D4436"/>
                          <w:spacing w:val="1"/>
                          <w:position w:val="1"/>
                          <w:highlight w:val="yellow"/>
                          <w:rPrChange w:id="111" w:author="Anjum, Aisha" w:date="2026-01-08T15:32:00Z" w16du:dateUtc="2026-01-08T15:32:00Z">
                            <w:rPr>
                              <w:rFonts w:ascii="Arial" w:eastAsia="Calibri" w:hAnsi="Arial" w:cs="Arial"/>
                              <w:i/>
                              <w:color w:val="4D4436"/>
                              <w:spacing w:val="1"/>
                              <w:position w:val="1"/>
                            </w:rPr>
                          </w:rPrChange>
                        </w:rPr>
                        <w:t>t</w:t>
                      </w:r>
                      <w:r w:rsidRPr="00E765F8">
                        <w:rPr>
                          <w:rFonts w:ascii="Arial" w:eastAsia="Calibri" w:hAnsi="Arial" w:cs="Arial"/>
                          <w:i/>
                          <w:color w:val="4D4436"/>
                          <w:spacing w:val="-1"/>
                          <w:position w:val="1"/>
                          <w:highlight w:val="yellow"/>
                          <w:rPrChange w:id="112" w:author="Anjum, Aisha" w:date="2026-01-08T15:32:00Z" w16du:dateUtc="2026-01-08T15:32:00Z">
                            <w:rPr>
                              <w:rFonts w:ascii="Arial" w:eastAsia="Calibri" w:hAnsi="Arial" w:cs="Arial"/>
                              <w:i/>
                              <w:color w:val="4D4436"/>
                              <w:spacing w:val="-1"/>
                              <w:position w:val="1"/>
                            </w:rPr>
                          </w:rPrChange>
                        </w:rPr>
                        <w:t>a</w:t>
                      </w:r>
                      <w:r w:rsidRPr="00E765F8">
                        <w:rPr>
                          <w:rFonts w:ascii="Arial" w:eastAsia="Calibri" w:hAnsi="Arial" w:cs="Arial"/>
                          <w:i/>
                          <w:color w:val="4D4436"/>
                          <w:spacing w:val="1"/>
                          <w:position w:val="1"/>
                          <w:highlight w:val="yellow"/>
                          <w:rPrChange w:id="113" w:author="Anjum, Aisha" w:date="2026-01-08T15:32:00Z" w16du:dateUtc="2026-01-08T15:32:00Z">
                            <w:rPr>
                              <w:rFonts w:ascii="Arial" w:eastAsia="Calibri" w:hAnsi="Arial" w:cs="Arial"/>
                              <w:i/>
                              <w:color w:val="4D4436"/>
                              <w:spacing w:val="1"/>
                              <w:position w:val="1"/>
                            </w:rPr>
                          </w:rPrChange>
                        </w:rPr>
                        <w:t>c</w:t>
                      </w:r>
                      <w:r w:rsidRPr="00E765F8">
                        <w:rPr>
                          <w:rFonts w:ascii="Arial" w:eastAsia="Calibri" w:hAnsi="Arial" w:cs="Arial"/>
                          <w:i/>
                          <w:color w:val="4D4436"/>
                          <w:position w:val="1"/>
                          <w:highlight w:val="yellow"/>
                          <w:rPrChange w:id="114" w:author="Anjum, Aisha" w:date="2026-01-08T15:32:00Z" w16du:dateUtc="2026-01-08T15:32:00Z">
                            <w:rPr>
                              <w:rFonts w:ascii="Arial" w:eastAsia="Calibri" w:hAnsi="Arial" w:cs="Arial"/>
                              <w:i/>
                              <w:color w:val="4D4436"/>
                              <w:position w:val="1"/>
                            </w:rPr>
                          </w:rPrChange>
                        </w:rPr>
                        <w:t xml:space="preserve">t </w:t>
                      </w:r>
                      <w:r w:rsidRPr="00E765F8">
                        <w:rPr>
                          <w:rFonts w:ascii="Arial" w:eastAsia="Calibri" w:hAnsi="Arial" w:cs="Arial"/>
                          <w:i/>
                          <w:color w:val="4D4436"/>
                          <w:spacing w:val="-1"/>
                          <w:position w:val="1"/>
                          <w:highlight w:val="yellow"/>
                          <w:rPrChange w:id="115" w:author="Anjum, Aisha" w:date="2026-01-08T15:32:00Z" w16du:dateUtc="2026-01-08T15:32:00Z">
                            <w:rPr>
                              <w:rFonts w:ascii="Arial" w:eastAsia="Calibri" w:hAnsi="Arial" w:cs="Arial"/>
                              <w:i/>
                              <w:color w:val="4D4436"/>
                              <w:spacing w:val="-1"/>
                              <w:position w:val="1"/>
                            </w:rPr>
                          </w:rPrChange>
                        </w:rPr>
                        <w:t>D</w:t>
                      </w:r>
                      <w:r w:rsidRPr="00E765F8">
                        <w:rPr>
                          <w:rFonts w:ascii="Arial" w:eastAsia="Calibri" w:hAnsi="Arial" w:cs="Arial"/>
                          <w:i/>
                          <w:color w:val="4D4436"/>
                          <w:position w:val="1"/>
                          <w:highlight w:val="yellow"/>
                          <w:rPrChange w:id="116" w:author="Anjum, Aisha" w:date="2026-01-08T15:32:00Z" w16du:dateUtc="2026-01-08T15:32:00Z">
                            <w:rPr>
                              <w:rFonts w:ascii="Arial" w:eastAsia="Calibri" w:hAnsi="Arial" w:cs="Arial"/>
                              <w:i/>
                              <w:color w:val="4D4436"/>
                              <w:position w:val="1"/>
                            </w:rPr>
                          </w:rPrChange>
                        </w:rPr>
                        <w:t>e</w:t>
                      </w:r>
                      <w:r w:rsidRPr="00E765F8">
                        <w:rPr>
                          <w:rFonts w:ascii="Arial" w:eastAsia="Calibri" w:hAnsi="Arial" w:cs="Arial"/>
                          <w:i/>
                          <w:color w:val="4D4436"/>
                          <w:spacing w:val="2"/>
                          <w:position w:val="1"/>
                          <w:highlight w:val="yellow"/>
                          <w:rPrChange w:id="117" w:author="Anjum, Aisha" w:date="2026-01-08T15:32:00Z" w16du:dateUtc="2026-01-08T15:32:00Z">
                            <w:rPr>
                              <w:rFonts w:ascii="Arial" w:eastAsia="Calibri" w:hAnsi="Arial" w:cs="Arial"/>
                              <w:i/>
                              <w:color w:val="4D4436"/>
                              <w:spacing w:val="2"/>
                              <w:position w:val="1"/>
                            </w:rPr>
                          </w:rPrChange>
                        </w:rPr>
                        <w:t>t</w:t>
                      </w:r>
                      <w:r w:rsidRPr="00E765F8">
                        <w:rPr>
                          <w:rFonts w:ascii="Arial" w:eastAsia="Calibri" w:hAnsi="Arial" w:cs="Arial"/>
                          <w:i/>
                          <w:color w:val="4D4436"/>
                          <w:spacing w:val="-1"/>
                          <w:position w:val="1"/>
                          <w:highlight w:val="yellow"/>
                          <w:rPrChange w:id="118" w:author="Anjum, Aisha" w:date="2026-01-08T15:32:00Z" w16du:dateUtc="2026-01-08T15:32:00Z">
                            <w:rPr>
                              <w:rFonts w:ascii="Arial" w:eastAsia="Calibri" w:hAnsi="Arial" w:cs="Arial"/>
                              <w:i/>
                              <w:color w:val="4D4436"/>
                              <w:spacing w:val="-1"/>
                              <w:position w:val="1"/>
                            </w:rPr>
                          </w:rPrChange>
                        </w:rPr>
                        <w:t>a</w:t>
                      </w:r>
                      <w:r w:rsidRPr="00E765F8">
                        <w:rPr>
                          <w:rFonts w:ascii="Arial" w:eastAsia="Calibri" w:hAnsi="Arial" w:cs="Arial"/>
                          <w:i/>
                          <w:color w:val="4D4436"/>
                          <w:position w:val="1"/>
                          <w:highlight w:val="yellow"/>
                          <w:rPrChange w:id="119" w:author="Anjum, Aisha" w:date="2026-01-08T15:32:00Z" w16du:dateUtc="2026-01-08T15:32:00Z">
                            <w:rPr>
                              <w:rFonts w:ascii="Arial" w:eastAsia="Calibri" w:hAnsi="Arial" w:cs="Arial"/>
                              <w:i/>
                              <w:color w:val="4D4436"/>
                              <w:position w:val="1"/>
                            </w:rPr>
                          </w:rPrChange>
                        </w:rPr>
                        <w:t>ils</w:t>
                      </w:r>
                      <w:r w:rsidRPr="00E765F8">
                        <w:rPr>
                          <w:rFonts w:ascii="Calibri" w:eastAsia="Calibri" w:hAnsi="Calibri" w:cs="Calibri"/>
                          <w:i/>
                          <w:color w:val="4D4436"/>
                          <w:position w:val="1"/>
                          <w:sz w:val="24"/>
                          <w:szCs w:val="24"/>
                          <w:highlight w:val="yellow"/>
                          <w:rPrChange w:id="120" w:author="Anjum, Aisha" w:date="2026-01-08T15:32:00Z" w16du:dateUtc="2026-01-08T15:32:00Z">
                            <w:rPr>
                              <w:rFonts w:ascii="Calibri" w:eastAsia="Calibri" w:hAnsi="Calibri" w:cs="Calibri"/>
                              <w:i/>
                              <w:color w:val="4D4436"/>
                              <w:position w:val="1"/>
                              <w:sz w:val="24"/>
                              <w:szCs w:val="24"/>
                            </w:rPr>
                          </w:rPrChange>
                        </w:rPr>
                        <w:t>]</w:t>
                      </w:r>
                    </w:p>
                  </w:txbxContent>
                </v:textbox>
                <w10:wrap type="tight" anchorx="margin" anchory="margin"/>
              </v:shape>
            </w:pict>
          </mc:Fallback>
        </mc:AlternateContent>
      </w:r>
    </w:p>
    <w:p w14:paraId="49C3D20B" w14:textId="641E7845" w:rsidR="00FA6190" w:rsidRDefault="00FA6190"/>
    <w:p w14:paraId="3FB07873" w14:textId="175DE906" w:rsidR="00FA6190" w:rsidRDefault="00FA6190"/>
    <w:p w14:paraId="40224361" w14:textId="025C74F7" w:rsidR="00FA6190" w:rsidRDefault="00FA6190"/>
    <w:p w14:paraId="26F2EFDF" w14:textId="2B34B77B" w:rsidR="00FA6190" w:rsidRDefault="00783262">
      <w:r>
        <w:rPr>
          <w:noProof/>
          <w:lang w:val="en-GB" w:eastAsia="en-GB"/>
        </w:rPr>
        <mc:AlternateContent>
          <mc:Choice Requires="wps">
            <w:drawing>
              <wp:anchor distT="0" distB="0" distL="114300" distR="114300" simplePos="0" relativeHeight="251658245" behindDoc="1" locked="0" layoutInCell="1" allowOverlap="1" wp14:anchorId="0D7A5A5B" wp14:editId="609F6A1E">
                <wp:simplePos x="0" y="0"/>
                <wp:positionH relativeFrom="margin">
                  <wp:posOffset>249382</wp:posOffset>
                </wp:positionH>
                <wp:positionV relativeFrom="page">
                  <wp:posOffset>4095750</wp:posOffset>
                </wp:positionV>
                <wp:extent cx="1267460" cy="198120"/>
                <wp:effectExtent l="0" t="0" r="8890" b="11430"/>
                <wp:wrapTight wrapText="bothSides">
                  <wp:wrapPolygon edited="0">
                    <wp:start x="0" y="0"/>
                    <wp:lineTo x="0" y="20769"/>
                    <wp:lineTo x="21427" y="20769"/>
                    <wp:lineTo x="21427" y="0"/>
                    <wp:lineTo x="0" y="0"/>
                  </wp:wrapPolygon>
                </wp:wrapTight>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746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36366" w14:textId="77777777" w:rsidR="00455864" w:rsidRPr="00783262" w:rsidRDefault="00455864" w:rsidP="00FD3891">
                            <w:pPr>
                              <w:spacing w:after="0" w:line="264" w:lineRule="exact"/>
                              <w:ind w:left="20" w:right="-56"/>
                              <w:jc w:val="center"/>
                              <w:rPr>
                                <w:rFonts w:ascii="Arial" w:eastAsia="Calibri" w:hAnsi="Arial" w:cs="Arial"/>
                              </w:rPr>
                              <w:pPrChange w:id="121" w:author="Anjum, Aisha" w:date="2026-01-08T15:33:00Z" w16du:dateUtc="2026-01-08T15:33:00Z">
                                <w:pPr>
                                  <w:spacing w:after="0" w:line="264" w:lineRule="exact"/>
                                  <w:ind w:left="20" w:right="-56"/>
                                </w:pPr>
                              </w:pPrChange>
                            </w:pPr>
                            <w:r w:rsidRPr="00783262">
                              <w:rPr>
                                <w:rFonts w:ascii="Arial" w:eastAsia="Calibri" w:hAnsi="Arial" w:cs="Arial"/>
                                <w:i/>
                                <w:color w:val="4D4436"/>
                                <w:position w:val="1"/>
                              </w:rPr>
                              <w:t>[</w:t>
                            </w:r>
                            <w:r w:rsidRPr="00FD3891">
                              <w:rPr>
                                <w:rFonts w:ascii="Arial" w:eastAsia="Calibri" w:hAnsi="Arial" w:cs="Arial"/>
                                <w:i/>
                                <w:color w:val="4D4436"/>
                                <w:position w:val="1"/>
                                <w:highlight w:val="yellow"/>
                                <w:rPrChange w:id="122" w:author="Anjum, Aisha" w:date="2026-01-08T15:32:00Z" w16du:dateUtc="2026-01-08T15:32:00Z">
                                  <w:rPr>
                                    <w:rFonts w:ascii="Arial" w:eastAsia="Calibri" w:hAnsi="Arial" w:cs="Arial"/>
                                    <w:i/>
                                    <w:color w:val="4D4436"/>
                                    <w:position w:val="1"/>
                                  </w:rPr>
                                </w:rPrChange>
                              </w:rPr>
                              <w:t>I</w:t>
                            </w:r>
                            <w:r w:rsidRPr="00FD3891">
                              <w:rPr>
                                <w:rFonts w:ascii="Arial" w:eastAsia="Calibri" w:hAnsi="Arial" w:cs="Arial"/>
                                <w:i/>
                                <w:color w:val="4D4436"/>
                                <w:spacing w:val="-1"/>
                                <w:position w:val="1"/>
                                <w:highlight w:val="yellow"/>
                                <w:rPrChange w:id="123" w:author="Anjum, Aisha" w:date="2026-01-08T15:32:00Z" w16du:dateUtc="2026-01-08T15:32:00Z">
                                  <w:rPr>
                                    <w:rFonts w:ascii="Arial" w:eastAsia="Calibri" w:hAnsi="Arial" w:cs="Arial"/>
                                    <w:i/>
                                    <w:color w:val="4D4436"/>
                                    <w:spacing w:val="-1"/>
                                    <w:position w:val="1"/>
                                  </w:rPr>
                                </w:rPrChange>
                              </w:rPr>
                              <w:t>n</w:t>
                            </w:r>
                            <w:r w:rsidRPr="00FD3891">
                              <w:rPr>
                                <w:rFonts w:ascii="Arial" w:eastAsia="Calibri" w:hAnsi="Arial" w:cs="Arial"/>
                                <w:i/>
                                <w:color w:val="4D4436"/>
                                <w:position w:val="1"/>
                                <w:highlight w:val="yellow"/>
                                <w:rPrChange w:id="124" w:author="Anjum, Aisha" w:date="2026-01-08T15:32:00Z" w16du:dateUtc="2026-01-08T15:32:00Z">
                                  <w:rPr>
                                    <w:rFonts w:ascii="Arial" w:eastAsia="Calibri" w:hAnsi="Arial" w:cs="Arial"/>
                                    <w:i/>
                                    <w:color w:val="4D4436"/>
                                    <w:position w:val="1"/>
                                  </w:rPr>
                                </w:rPrChange>
                              </w:rPr>
                              <w:t>s</w:t>
                            </w:r>
                            <w:r w:rsidRPr="00FD3891">
                              <w:rPr>
                                <w:rFonts w:ascii="Arial" w:eastAsia="Calibri" w:hAnsi="Arial" w:cs="Arial"/>
                                <w:i/>
                                <w:color w:val="4D4436"/>
                                <w:spacing w:val="1"/>
                                <w:position w:val="1"/>
                                <w:highlight w:val="yellow"/>
                                <w:rPrChange w:id="125" w:author="Anjum, Aisha" w:date="2026-01-08T15:32:00Z" w16du:dateUtc="2026-01-08T15:32:00Z">
                                  <w:rPr>
                                    <w:rFonts w:ascii="Arial" w:eastAsia="Calibri" w:hAnsi="Arial" w:cs="Arial"/>
                                    <w:i/>
                                    <w:color w:val="4D4436"/>
                                    <w:spacing w:val="1"/>
                                    <w:position w:val="1"/>
                                  </w:rPr>
                                </w:rPrChange>
                              </w:rPr>
                              <w:t>e</w:t>
                            </w:r>
                            <w:r w:rsidRPr="00FD3891">
                              <w:rPr>
                                <w:rFonts w:ascii="Arial" w:eastAsia="Calibri" w:hAnsi="Arial" w:cs="Arial"/>
                                <w:i/>
                                <w:color w:val="4D4436"/>
                                <w:position w:val="1"/>
                                <w:highlight w:val="yellow"/>
                                <w:rPrChange w:id="126" w:author="Anjum, Aisha" w:date="2026-01-08T15:32:00Z" w16du:dateUtc="2026-01-08T15:32:00Z">
                                  <w:rPr>
                                    <w:rFonts w:ascii="Arial" w:eastAsia="Calibri" w:hAnsi="Arial" w:cs="Arial"/>
                                    <w:i/>
                                    <w:color w:val="4D4436"/>
                                    <w:position w:val="1"/>
                                  </w:rPr>
                                </w:rPrChange>
                              </w:rPr>
                              <w:t>rt</w:t>
                            </w:r>
                            <w:r w:rsidRPr="00FD3891">
                              <w:rPr>
                                <w:rFonts w:ascii="Arial" w:eastAsia="Calibri" w:hAnsi="Arial" w:cs="Arial"/>
                                <w:i/>
                                <w:color w:val="4D4436"/>
                                <w:spacing w:val="-5"/>
                                <w:position w:val="1"/>
                                <w:highlight w:val="yellow"/>
                                <w:rPrChange w:id="127" w:author="Anjum, Aisha" w:date="2026-01-08T15:32:00Z" w16du:dateUtc="2026-01-08T15:32:00Z">
                                  <w:rPr>
                                    <w:rFonts w:ascii="Arial" w:eastAsia="Calibri" w:hAnsi="Arial" w:cs="Arial"/>
                                    <w:i/>
                                    <w:color w:val="4D4436"/>
                                    <w:spacing w:val="-5"/>
                                    <w:position w:val="1"/>
                                  </w:rPr>
                                </w:rPrChange>
                              </w:rPr>
                              <w:t xml:space="preserve"> </w:t>
                            </w:r>
                            <w:r w:rsidRPr="00FD3891">
                              <w:rPr>
                                <w:rFonts w:ascii="Arial" w:eastAsia="Calibri" w:hAnsi="Arial" w:cs="Arial"/>
                                <w:i/>
                                <w:color w:val="4D4436"/>
                                <w:position w:val="1"/>
                                <w:highlight w:val="yellow"/>
                                <w:rPrChange w:id="128" w:author="Anjum, Aisha" w:date="2026-01-08T15:32:00Z" w16du:dateUtc="2026-01-08T15:32:00Z">
                                  <w:rPr>
                                    <w:rFonts w:ascii="Arial" w:eastAsia="Calibri" w:hAnsi="Arial" w:cs="Arial"/>
                                    <w:i/>
                                    <w:color w:val="4D4436"/>
                                    <w:position w:val="1"/>
                                  </w:rPr>
                                </w:rPrChange>
                              </w:rPr>
                              <w:t>Si</w:t>
                            </w:r>
                            <w:r w:rsidRPr="00FD3891">
                              <w:rPr>
                                <w:rFonts w:ascii="Arial" w:eastAsia="Calibri" w:hAnsi="Arial" w:cs="Arial"/>
                                <w:i/>
                                <w:color w:val="4D4436"/>
                                <w:spacing w:val="1"/>
                                <w:position w:val="1"/>
                                <w:highlight w:val="yellow"/>
                                <w:rPrChange w:id="129" w:author="Anjum, Aisha" w:date="2026-01-08T15:32:00Z" w16du:dateUtc="2026-01-08T15:32:00Z">
                                  <w:rPr>
                                    <w:rFonts w:ascii="Arial" w:eastAsia="Calibri" w:hAnsi="Arial" w:cs="Arial"/>
                                    <w:i/>
                                    <w:color w:val="4D4436"/>
                                    <w:spacing w:val="1"/>
                                    <w:position w:val="1"/>
                                  </w:rPr>
                                </w:rPrChange>
                              </w:rPr>
                              <w:t>t</w:t>
                            </w:r>
                            <w:r w:rsidRPr="00FD3891">
                              <w:rPr>
                                <w:rFonts w:ascii="Arial" w:eastAsia="Calibri" w:hAnsi="Arial" w:cs="Arial"/>
                                <w:i/>
                                <w:color w:val="4D4436"/>
                                <w:position w:val="1"/>
                                <w:highlight w:val="yellow"/>
                                <w:rPrChange w:id="130" w:author="Anjum, Aisha" w:date="2026-01-08T15:32:00Z" w16du:dateUtc="2026-01-08T15:32:00Z">
                                  <w:rPr>
                                    <w:rFonts w:ascii="Arial" w:eastAsia="Calibri" w:hAnsi="Arial" w:cs="Arial"/>
                                    <w:i/>
                                    <w:color w:val="4D4436"/>
                                    <w:position w:val="1"/>
                                  </w:rPr>
                                </w:rPrChange>
                              </w:rPr>
                              <w:t>e</w:t>
                            </w:r>
                            <w:r w:rsidRPr="00FD3891">
                              <w:rPr>
                                <w:rFonts w:ascii="Arial" w:eastAsia="Calibri" w:hAnsi="Arial" w:cs="Arial"/>
                                <w:i/>
                                <w:color w:val="4D4436"/>
                                <w:spacing w:val="-2"/>
                                <w:position w:val="1"/>
                                <w:highlight w:val="yellow"/>
                                <w:rPrChange w:id="131" w:author="Anjum, Aisha" w:date="2026-01-08T15:32:00Z" w16du:dateUtc="2026-01-08T15:32:00Z">
                                  <w:rPr>
                                    <w:rFonts w:ascii="Arial" w:eastAsia="Calibri" w:hAnsi="Arial" w:cs="Arial"/>
                                    <w:i/>
                                    <w:color w:val="4D4436"/>
                                    <w:spacing w:val="-2"/>
                                    <w:position w:val="1"/>
                                  </w:rPr>
                                </w:rPrChange>
                              </w:rPr>
                              <w:t xml:space="preserve"> </w:t>
                            </w:r>
                            <w:r w:rsidRPr="00FD3891">
                              <w:rPr>
                                <w:rFonts w:ascii="Arial" w:eastAsia="Calibri" w:hAnsi="Arial" w:cs="Arial"/>
                                <w:i/>
                                <w:color w:val="4D4436"/>
                                <w:position w:val="1"/>
                                <w:highlight w:val="yellow"/>
                                <w:rPrChange w:id="132" w:author="Anjum, Aisha" w:date="2026-01-08T15:32:00Z" w16du:dateUtc="2026-01-08T15:32:00Z">
                                  <w:rPr>
                                    <w:rFonts w:ascii="Arial" w:eastAsia="Calibri" w:hAnsi="Arial" w:cs="Arial"/>
                                    <w:i/>
                                    <w:color w:val="4D4436"/>
                                    <w:position w:val="1"/>
                                  </w:rPr>
                                </w:rPrChange>
                              </w:rPr>
                              <w:t>L</w:t>
                            </w:r>
                            <w:r w:rsidRPr="00FD3891">
                              <w:rPr>
                                <w:rFonts w:ascii="Arial" w:eastAsia="Calibri" w:hAnsi="Arial" w:cs="Arial"/>
                                <w:i/>
                                <w:color w:val="4D4436"/>
                                <w:spacing w:val="-1"/>
                                <w:position w:val="1"/>
                                <w:highlight w:val="yellow"/>
                                <w:rPrChange w:id="133" w:author="Anjum, Aisha" w:date="2026-01-08T15:32:00Z" w16du:dateUtc="2026-01-08T15:32:00Z">
                                  <w:rPr>
                                    <w:rFonts w:ascii="Arial" w:eastAsia="Calibri" w:hAnsi="Arial" w:cs="Arial"/>
                                    <w:i/>
                                    <w:color w:val="4D4436"/>
                                    <w:spacing w:val="-1"/>
                                    <w:position w:val="1"/>
                                  </w:rPr>
                                </w:rPrChange>
                              </w:rPr>
                              <w:t>O</w:t>
                            </w:r>
                            <w:r w:rsidRPr="00FD3891">
                              <w:rPr>
                                <w:rFonts w:ascii="Arial" w:eastAsia="Calibri" w:hAnsi="Arial" w:cs="Arial"/>
                                <w:i/>
                                <w:color w:val="4D4436"/>
                                <w:position w:val="1"/>
                                <w:highlight w:val="yellow"/>
                                <w:rPrChange w:id="134" w:author="Anjum, Aisha" w:date="2026-01-08T15:32:00Z" w16du:dateUtc="2026-01-08T15:32:00Z">
                                  <w:rPr>
                                    <w:rFonts w:ascii="Arial" w:eastAsia="Calibri" w:hAnsi="Arial" w:cs="Arial"/>
                                    <w:i/>
                                    <w:color w:val="4D4436"/>
                                    <w:position w:val="1"/>
                                  </w:rPr>
                                </w:rPrChange>
                              </w:rPr>
                              <w:t>G</w:t>
                            </w:r>
                            <w:r w:rsidRPr="00FD3891">
                              <w:rPr>
                                <w:rFonts w:ascii="Arial" w:eastAsia="Calibri" w:hAnsi="Arial" w:cs="Arial"/>
                                <w:i/>
                                <w:color w:val="4D4436"/>
                                <w:spacing w:val="-1"/>
                                <w:position w:val="1"/>
                                <w:highlight w:val="yellow"/>
                                <w:rPrChange w:id="135" w:author="Anjum, Aisha" w:date="2026-01-08T15:32:00Z" w16du:dateUtc="2026-01-08T15:32:00Z">
                                  <w:rPr>
                                    <w:rFonts w:ascii="Arial" w:eastAsia="Calibri" w:hAnsi="Arial" w:cs="Arial"/>
                                    <w:i/>
                                    <w:color w:val="4D4436"/>
                                    <w:spacing w:val="-1"/>
                                    <w:position w:val="1"/>
                                  </w:rPr>
                                </w:rPrChange>
                              </w:rPr>
                              <w:t>O</w:t>
                            </w:r>
                            <w:r w:rsidRPr="00FD3891">
                              <w:rPr>
                                <w:rFonts w:ascii="Arial" w:eastAsia="Calibri" w:hAnsi="Arial" w:cs="Arial"/>
                                <w:i/>
                                <w:color w:val="4D4436"/>
                                <w:position w:val="1"/>
                                <w:highlight w:val="yellow"/>
                                <w:rPrChange w:id="136" w:author="Anjum, Aisha" w:date="2026-01-08T15:32:00Z" w16du:dateUtc="2026-01-08T15:32:00Z">
                                  <w:rPr>
                                    <w:rFonts w:ascii="Arial" w:eastAsia="Calibri" w:hAnsi="Arial" w:cs="Arial"/>
                                    <w:i/>
                                    <w:color w:val="4D4436"/>
                                    <w:position w:val="1"/>
                                  </w:rPr>
                                </w:rPrChange>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A5A5B" id="Text Box 16" o:spid="_x0000_s1033" type="#_x0000_t202" style="position:absolute;margin-left:19.65pt;margin-top:322.5pt;width:99.8pt;height:15.6pt;z-index:-251658235;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" filled="f" stroked="f">
                <v:textbox inset="0,0,0,0">
                  <w:txbxContent>
                    <w:p w14:paraId="40936366" w14:textId="77777777" w:rsidR="00455864" w:rsidRPr="00783262" w:rsidRDefault="00455864" w:rsidP="00FD3891">
                      <w:pPr>
                        <w:spacing w:after="0" w:line="264" w:lineRule="exact"/>
                        <w:ind w:left="20" w:right="-56"/>
                        <w:jc w:val="center"/>
                        <w:rPr>
                          <w:rFonts w:ascii="Arial" w:eastAsia="Calibri" w:hAnsi="Arial" w:cs="Arial"/>
                        </w:rPr>
                        <w:pPrChange w:id="137" w:author="Anjum, Aisha" w:date="2026-01-08T15:33:00Z" w16du:dateUtc="2026-01-08T15:33:00Z">
                          <w:pPr>
                            <w:spacing w:after="0" w:line="264" w:lineRule="exact"/>
                            <w:ind w:left="20" w:right="-56"/>
                          </w:pPr>
                        </w:pPrChange>
                      </w:pPr>
                      <w:r w:rsidRPr="00783262">
                        <w:rPr>
                          <w:rFonts w:ascii="Arial" w:eastAsia="Calibri" w:hAnsi="Arial" w:cs="Arial"/>
                          <w:i/>
                          <w:color w:val="4D4436"/>
                          <w:position w:val="1"/>
                        </w:rPr>
                        <w:t>[</w:t>
                      </w:r>
                      <w:r w:rsidRPr="00FD3891">
                        <w:rPr>
                          <w:rFonts w:ascii="Arial" w:eastAsia="Calibri" w:hAnsi="Arial" w:cs="Arial"/>
                          <w:i/>
                          <w:color w:val="4D4436"/>
                          <w:position w:val="1"/>
                          <w:highlight w:val="yellow"/>
                          <w:rPrChange w:id="138" w:author="Anjum, Aisha" w:date="2026-01-08T15:32:00Z" w16du:dateUtc="2026-01-08T15:32:00Z">
                            <w:rPr>
                              <w:rFonts w:ascii="Arial" w:eastAsia="Calibri" w:hAnsi="Arial" w:cs="Arial"/>
                              <w:i/>
                              <w:color w:val="4D4436"/>
                              <w:position w:val="1"/>
                            </w:rPr>
                          </w:rPrChange>
                        </w:rPr>
                        <w:t>I</w:t>
                      </w:r>
                      <w:r w:rsidRPr="00FD3891">
                        <w:rPr>
                          <w:rFonts w:ascii="Arial" w:eastAsia="Calibri" w:hAnsi="Arial" w:cs="Arial"/>
                          <w:i/>
                          <w:color w:val="4D4436"/>
                          <w:spacing w:val="-1"/>
                          <w:position w:val="1"/>
                          <w:highlight w:val="yellow"/>
                          <w:rPrChange w:id="139" w:author="Anjum, Aisha" w:date="2026-01-08T15:32:00Z" w16du:dateUtc="2026-01-08T15:32:00Z">
                            <w:rPr>
                              <w:rFonts w:ascii="Arial" w:eastAsia="Calibri" w:hAnsi="Arial" w:cs="Arial"/>
                              <w:i/>
                              <w:color w:val="4D4436"/>
                              <w:spacing w:val="-1"/>
                              <w:position w:val="1"/>
                            </w:rPr>
                          </w:rPrChange>
                        </w:rPr>
                        <w:t>n</w:t>
                      </w:r>
                      <w:r w:rsidRPr="00FD3891">
                        <w:rPr>
                          <w:rFonts w:ascii="Arial" w:eastAsia="Calibri" w:hAnsi="Arial" w:cs="Arial"/>
                          <w:i/>
                          <w:color w:val="4D4436"/>
                          <w:position w:val="1"/>
                          <w:highlight w:val="yellow"/>
                          <w:rPrChange w:id="140" w:author="Anjum, Aisha" w:date="2026-01-08T15:32:00Z" w16du:dateUtc="2026-01-08T15:32:00Z">
                            <w:rPr>
                              <w:rFonts w:ascii="Arial" w:eastAsia="Calibri" w:hAnsi="Arial" w:cs="Arial"/>
                              <w:i/>
                              <w:color w:val="4D4436"/>
                              <w:position w:val="1"/>
                            </w:rPr>
                          </w:rPrChange>
                        </w:rPr>
                        <w:t>s</w:t>
                      </w:r>
                      <w:r w:rsidRPr="00FD3891">
                        <w:rPr>
                          <w:rFonts w:ascii="Arial" w:eastAsia="Calibri" w:hAnsi="Arial" w:cs="Arial"/>
                          <w:i/>
                          <w:color w:val="4D4436"/>
                          <w:spacing w:val="1"/>
                          <w:position w:val="1"/>
                          <w:highlight w:val="yellow"/>
                          <w:rPrChange w:id="141" w:author="Anjum, Aisha" w:date="2026-01-08T15:32:00Z" w16du:dateUtc="2026-01-08T15:32:00Z">
                            <w:rPr>
                              <w:rFonts w:ascii="Arial" w:eastAsia="Calibri" w:hAnsi="Arial" w:cs="Arial"/>
                              <w:i/>
                              <w:color w:val="4D4436"/>
                              <w:spacing w:val="1"/>
                              <w:position w:val="1"/>
                            </w:rPr>
                          </w:rPrChange>
                        </w:rPr>
                        <w:t>e</w:t>
                      </w:r>
                      <w:r w:rsidRPr="00FD3891">
                        <w:rPr>
                          <w:rFonts w:ascii="Arial" w:eastAsia="Calibri" w:hAnsi="Arial" w:cs="Arial"/>
                          <w:i/>
                          <w:color w:val="4D4436"/>
                          <w:position w:val="1"/>
                          <w:highlight w:val="yellow"/>
                          <w:rPrChange w:id="142" w:author="Anjum, Aisha" w:date="2026-01-08T15:32:00Z" w16du:dateUtc="2026-01-08T15:32:00Z">
                            <w:rPr>
                              <w:rFonts w:ascii="Arial" w:eastAsia="Calibri" w:hAnsi="Arial" w:cs="Arial"/>
                              <w:i/>
                              <w:color w:val="4D4436"/>
                              <w:position w:val="1"/>
                            </w:rPr>
                          </w:rPrChange>
                        </w:rPr>
                        <w:t>rt</w:t>
                      </w:r>
                      <w:r w:rsidRPr="00FD3891">
                        <w:rPr>
                          <w:rFonts w:ascii="Arial" w:eastAsia="Calibri" w:hAnsi="Arial" w:cs="Arial"/>
                          <w:i/>
                          <w:color w:val="4D4436"/>
                          <w:spacing w:val="-5"/>
                          <w:position w:val="1"/>
                          <w:highlight w:val="yellow"/>
                          <w:rPrChange w:id="143" w:author="Anjum, Aisha" w:date="2026-01-08T15:32:00Z" w16du:dateUtc="2026-01-08T15:32:00Z">
                            <w:rPr>
                              <w:rFonts w:ascii="Arial" w:eastAsia="Calibri" w:hAnsi="Arial" w:cs="Arial"/>
                              <w:i/>
                              <w:color w:val="4D4436"/>
                              <w:spacing w:val="-5"/>
                              <w:position w:val="1"/>
                            </w:rPr>
                          </w:rPrChange>
                        </w:rPr>
                        <w:t xml:space="preserve"> </w:t>
                      </w:r>
                      <w:r w:rsidRPr="00FD3891">
                        <w:rPr>
                          <w:rFonts w:ascii="Arial" w:eastAsia="Calibri" w:hAnsi="Arial" w:cs="Arial"/>
                          <w:i/>
                          <w:color w:val="4D4436"/>
                          <w:position w:val="1"/>
                          <w:highlight w:val="yellow"/>
                          <w:rPrChange w:id="144" w:author="Anjum, Aisha" w:date="2026-01-08T15:32:00Z" w16du:dateUtc="2026-01-08T15:32:00Z">
                            <w:rPr>
                              <w:rFonts w:ascii="Arial" w:eastAsia="Calibri" w:hAnsi="Arial" w:cs="Arial"/>
                              <w:i/>
                              <w:color w:val="4D4436"/>
                              <w:position w:val="1"/>
                            </w:rPr>
                          </w:rPrChange>
                        </w:rPr>
                        <w:t>Si</w:t>
                      </w:r>
                      <w:r w:rsidRPr="00FD3891">
                        <w:rPr>
                          <w:rFonts w:ascii="Arial" w:eastAsia="Calibri" w:hAnsi="Arial" w:cs="Arial"/>
                          <w:i/>
                          <w:color w:val="4D4436"/>
                          <w:spacing w:val="1"/>
                          <w:position w:val="1"/>
                          <w:highlight w:val="yellow"/>
                          <w:rPrChange w:id="145" w:author="Anjum, Aisha" w:date="2026-01-08T15:32:00Z" w16du:dateUtc="2026-01-08T15:32:00Z">
                            <w:rPr>
                              <w:rFonts w:ascii="Arial" w:eastAsia="Calibri" w:hAnsi="Arial" w:cs="Arial"/>
                              <w:i/>
                              <w:color w:val="4D4436"/>
                              <w:spacing w:val="1"/>
                              <w:position w:val="1"/>
                            </w:rPr>
                          </w:rPrChange>
                        </w:rPr>
                        <w:t>t</w:t>
                      </w:r>
                      <w:r w:rsidRPr="00FD3891">
                        <w:rPr>
                          <w:rFonts w:ascii="Arial" w:eastAsia="Calibri" w:hAnsi="Arial" w:cs="Arial"/>
                          <w:i/>
                          <w:color w:val="4D4436"/>
                          <w:position w:val="1"/>
                          <w:highlight w:val="yellow"/>
                          <w:rPrChange w:id="146" w:author="Anjum, Aisha" w:date="2026-01-08T15:32:00Z" w16du:dateUtc="2026-01-08T15:32:00Z">
                            <w:rPr>
                              <w:rFonts w:ascii="Arial" w:eastAsia="Calibri" w:hAnsi="Arial" w:cs="Arial"/>
                              <w:i/>
                              <w:color w:val="4D4436"/>
                              <w:position w:val="1"/>
                            </w:rPr>
                          </w:rPrChange>
                        </w:rPr>
                        <w:t>e</w:t>
                      </w:r>
                      <w:r w:rsidRPr="00FD3891">
                        <w:rPr>
                          <w:rFonts w:ascii="Arial" w:eastAsia="Calibri" w:hAnsi="Arial" w:cs="Arial"/>
                          <w:i/>
                          <w:color w:val="4D4436"/>
                          <w:spacing w:val="-2"/>
                          <w:position w:val="1"/>
                          <w:highlight w:val="yellow"/>
                          <w:rPrChange w:id="147" w:author="Anjum, Aisha" w:date="2026-01-08T15:32:00Z" w16du:dateUtc="2026-01-08T15:32:00Z">
                            <w:rPr>
                              <w:rFonts w:ascii="Arial" w:eastAsia="Calibri" w:hAnsi="Arial" w:cs="Arial"/>
                              <w:i/>
                              <w:color w:val="4D4436"/>
                              <w:spacing w:val="-2"/>
                              <w:position w:val="1"/>
                            </w:rPr>
                          </w:rPrChange>
                        </w:rPr>
                        <w:t xml:space="preserve"> </w:t>
                      </w:r>
                      <w:r w:rsidRPr="00FD3891">
                        <w:rPr>
                          <w:rFonts w:ascii="Arial" w:eastAsia="Calibri" w:hAnsi="Arial" w:cs="Arial"/>
                          <w:i/>
                          <w:color w:val="4D4436"/>
                          <w:position w:val="1"/>
                          <w:highlight w:val="yellow"/>
                          <w:rPrChange w:id="148" w:author="Anjum, Aisha" w:date="2026-01-08T15:32:00Z" w16du:dateUtc="2026-01-08T15:32:00Z">
                            <w:rPr>
                              <w:rFonts w:ascii="Arial" w:eastAsia="Calibri" w:hAnsi="Arial" w:cs="Arial"/>
                              <w:i/>
                              <w:color w:val="4D4436"/>
                              <w:position w:val="1"/>
                            </w:rPr>
                          </w:rPrChange>
                        </w:rPr>
                        <w:t>L</w:t>
                      </w:r>
                      <w:r w:rsidRPr="00FD3891">
                        <w:rPr>
                          <w:rFonts w:ascii="Arial" w:eastAsia="Calibri" w:hAnsi="Arial" w:cs="Arial"/>
                          <w:i/>
                          <w:color w:val="4D4436"/>
                          <w:spacing w:val="-1"/>
                          <w:position w:val="1"/>
                          <w:highlight w:val="yellow"/>
                          <w:rPrChange w:id="149" w:author="Anjum, Aisha" w:date="2026-01-08T15:32:00Z" w16du:dateUtc="2026-01-08T15:32:00Z">
                            <w:rPr>
                              <w:rFonts w:ascii="Arial" w:eastAsia="Calibri" w:hAnsi="Arial" w:cs="Arial"/>
                              <w:i/>
                              <w:color w:val="4D4436"/>
                              <w:spacing w:val="-1"/>
                              <w:position w:val="1"/>
                            </w:rPr>
                          </w:rPrChange>
                        </w:rPr>
                        <w:t>O</w:t>
                      </w:r>
                      <w:r w:rsidRPr="00FD3891">
                        <w:rPr>
                          <w:rFonts w:ascii="Arial" w:eastAsia="Calibri" w:hAnsi="Arial" w:cs="Arial"/>
                          <w:i/>
                          <w:color w:val="4D4436"/>
                          <w:position w:val="1"/>
                          <w:highlight w:val="yellow"/>
                          <w:rPrChange w:id="150" w:author="Anjum, Aisha" w:date="2026-01-08T15:32:00Z" w16du:dateUtc="2026-01-08T15:32:00Z">
                            <w:rPr>
                              <w:rFonts w:ascii="Arial" w:eastAsia="Calibri" w:hAnsi="Arial" w:cs="Arial"/>
                              <w:i/>
                              <w:color w:val="4D4436"/>
                              <w:position w:val="1"/>
                            </w:rPr>
                          </w:rPrChange>
                        </w:rPr>
                        <w:t>G</w:t>
                      </w:r>
                      <w:r w:rsidRPr="00FD3891">
                        <w:rPr>
                          <w:rFonts w:ascii="Arial" w:eastAsia="Calibri" w:hAnsi="Arial" w:cs="Arial"/>
                          <w:i/>
                          <w:color w:val="4D4436"/>
                          <w:spacing w:val="-1"/>
                          <w:position w:val="1"/>
                          <w:highlight w:val="yellow"/>
                          <w:rPrChange w:id="151" w:author="Anjum, Aisha" w:date="2026-01-08T15:32:00Z" w16du:dateUtc="2026-01-08T15:32:00Z">
                            <w:rPr>
                              <w:rFonts w:ascii="Arial" w:eastAsia="Calibri" w:hAnsi="Arial" w:cs="Arial"/>
                              <w:i/>
                              <w:color w:val="4D4436"/>
                              <w:spacing w:val="-1"/>
                              <w:position w:val="1"/>
                            </w:rPr>
                          </w:rPrChange>
                        </w:rPr>
                        <w:t>O</w:t>
                      </w:r>
                      <w:r w:rsidRPr="00FD3891">
                        <w:rPr>
                          <w:rFonts w:ascii="Arial" w:eastAsia="Calibri" w:hAnsi="Arial" w:cs="Arial"/>
                          <w:i/>
                          <w:color w:val="4D4436"/>
                          <w:position w:val="1"/>
                          <w:highlight w:val="yellow"/>
                          <w:rPrChange w:id="152" w:author="Anjum, Aisha" w:date="2026-01-08T15:32:00Z" w16du:dateUtc="2026-01-08T15:32:00Z">
                            <w:rPr>
                              <w:rFonts w:ascii="Arial" w:eastAsia="Calibri" w:hAnsi="Arial" w:cs="Arial"/>
                              <w:i/>
                              <w:color w:val="4D4436"/>
                              <w:position w:val="1"/>
                            </w:rPr>
                          </w:rPrChange>
                        </w:rPr>
                        <w:t>]</w:t>
                      </w:r>
                    </w:p>
                  </w:txbxContent>
                </v:textbox>
                <w10:wrap type="tight" anchorx="margin" anchory="page"/>
              </v:shape>
            </w:pict>
          </mc:Fallback>
        </mc:AlternateContent>
      </w:r>
    </w:p>
    <w:p w14:paraId="17BDE975" w14:textId="2F78B4B3" w:rsidR="00FA6190" w:rsidRDefault="00FA6190"/>
    <w:p w14:paraId="25806749" w14:textId="6D456C7D" w:rsidR="00FA6190" w:rsidRDefault="00FA6190"/>
    <w:p w14:paraId="0C83968D" w14:textId="283CB80B" w:rsidR="00FA6190" w:rsidRDefault="00FA6190"/>
    <w:p w14:paraId="62178ABF" w14:textId="5DF5AC43" w:rsidR="00FA6190" w:rsidRDefault="00FA6190"/>
    <w:p w14:paraId="7D31C976" w14:textId="3D7534AB" w:rsidR="00FA6190" w:rsidRDefault="00FA6190"/>
    <w:p w14:paraId="0851A0CA" w14:textId="3F40CFEF" w:rsidR="00FA6190" w:rsidRDefault="00304D6A">
      <w:r>
        <w:rPr>
          <w:noProof/>
        </w:rPr>
        <w:drawing>
          <wp:anchor distT="0" distB="0" distL="114300" distR="114300" simplePos="0" relativeHeight="251658252" behindDoc="1" locked="0" layoutInCell="1" allowOverlap="1" wp14:anchorId="2145807C" wp14:editId="58106F6C">
            <wp:simplePos x="0" y="0"/>
            <wp:positionH relativeFrom="column">
              <wp:posOffset>3362226</wp:posOffset>
            </wp:positionH>
            <wp:positionV relativeFrom="paragraph">
              <wp:posOffset>372762</wp:posOffset>
            </wp:positionV>
            <wp:extent cx="2390775" cy="311150"/>
            <wp:effectExtent l="0" t="0" r="0" b="0"/>
            <wp:wrapTight wrapText="bothSides">
              <wp:wrapPolygon edited="0">
                <wp:start x="0" y="0"/>
                <wp:lineTo x="0" y="19837"/>
                <wp:lineTo x="20825" y="19837"/>
                <wp:lineTo x="21170" y="2645"/>
                <wp:lineTo x="19793" y="1322"/>
                <wp:lineTo x="3098"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r="62005" b="4861"/>
                    <a:stretch/>
                  </pic:blipFill>
                  <pic:spPr bwMode="auto">
                    <a:xfrm>
                      <a:off x="0" y="0"/>
                      <a:ext cx="2390775" cy="3111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6E883C" w14:textId="57CBC491" w:rsidR="00883D78" w:rsidRDefault="00883D78"/>
    <w:p w14:paraId="45741EC8" w14:textId="15AAE447" w:rsidR="00883D78" w:rsidRDefault="00304D6A">
      <w:r>
        <w:rPr>
          <w:noProof/>
        </w:rPr>
        <w:drawing>
          <wp:anchor distT="0" distB="0" distL="114300" distR="114300" simplePos="0" relativeHeight="251658253" behindDoc="1" locked="0" layoutInCell="1" allowOverlap="1" wp14:anchorId="7F2CD44D" wp14:editId="68AAC29B">
            <wp:simplePos x="0" y="0"/>
            <wp:positionH relativeFrom="column">
              <wp:posOffset>3350986</wp:posOffset>
            </wp:positionH>
            <wp:positionV relativeFrom="paragraph">
              <wp:posOffset>160424</wp:posOffset>
            </wp:positionV>
            <wp:extent cx="2251075" cy="219075"/>
            <wp:effectExtent l="0" t="0" r="0" b="9525"/>
            <wp:wrapTight wrapText="bothSides">
              <wp:wrapPolygon edited="0">
                <wp:start x="5301" y="0"/>
                <wp:lineTo x="0" y="1878"/>
                <wp:lineTo x="0" y="16904"/>
                <wp:lineTo x="5301" y="20661"/>
                <wp:lineTo x="6581" y="20661"/>
                <wp:lineTo x="21387" y="18783"/>
                <wp:lineTo x="21387" y="3757"/>
                <wp:lineTo x="6763" y="0"/>
                <wp:lineTo x="5301"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0210" t="6637" r="-1" b="-1"/>
                    <a:stretch/>
                  </pic:blipFill>
                  <pic:spPr bwMode="auto">
                    <a:xfrm>
                      <a:off x="0" y="0"/>
                      <a:ext cx="2251075" cy="2190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B8756A6" w14:textId="680796F3" w:rsidR="00883D78" w:rsidRDefault="00384F92">
      <w:r>
        <w:rPr>
          <w:noProof/>
          <w:lang w:val="en-GB" w:eastAsia="en-GB"/>
        </w:rPr>
        <mc:AlternateContent>
          <mc:Choice Requires="wps">
            <w:drawing>
              <wp:anchor distT="0" distB="0" distL="114300" distR="114300" simplePos="0" relativeHeight="251658246" behindDoc="1" locked="0" layoutInCell="1" allowOverlap="1" wp14:anchorId="418F364F" wp14:editId="0C5AF9EF">
                <wp:simplePos x="0" y="0"/>
                <wp:positionH relativeFrom="page">
                  <wp:posOffset>3973805</wp:posOffset>
                </wp:positionH>
                <wp:positionV relativeFrom="margin">
                  <wp:posOffset>32005</wp:posOffset>
                </wp:positionV>
                <wp:extent cx="2026920" cy="249555"/>
                <wp:effectExtent l="0" t="0" r="11430" b="17145"/>
                <wp:wrapTight wrapText="bothSides">
                  <wp:wrapPolygon edited="0">
                    <wp:start x="0" y="0"/>
                    <wp:lineTo x="0" y="21435"/>
                    <wp:lineTo x="21519" y="21435"/>
                    <wp:lineTo x="21519" y="0"/>
                    <wp:lineTo x="0" y="0"/>
                  </wp:wrapPolygon>
                </wp:wrapTight>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249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888DC" w14:textId="21359F52" w:rsidR="00455864" w:rsidRPr="00783262" w:rsidRDefault="00455864" w:rsidP="00455864">
                            <w:pPr>
                              <w:spacing w:after="0" w:line="345" w:lineRule="exact"/>
                              <w:ind w:left="20" w:right="-68"/>
                              <w:rPr>
                                <w:rFonts w:ascii="Arial" w:eastAsia="Calibri" w:hAnsi="Arial" w:cs="Arial"/>
                                <w:color w:val="002060"/>
                                <w:sz w:val="28"/>
                                <w:szCs w:val="28"/>
                              </w:rPr>
                            </w:pPr>
                            <w:r w:rsidRPr="00783262">
                              <w:rPr>
                                <w:rFonts w:ascii="Arial" w:eastAsia="Calibri" w:hAnsi="Arial" w:cs="Arial"/>
                                <w:b/>
                                <w:bCs/>
                                <w:color w:val="002060"/>
                                <w:position w:val="2"/>
                                <w:sz w:val="28"/>
                                <w:szCs w:val="28"/>
                              </w:rPr>
                              <w:t>P</w:t>
                            </w:r>
                            <w:r w:rsidRPr="00783262">
                              <w:rPr>
                                <w:rFonts w:ascii="Arial" w:eastAsia="Calibri" w:hAnsi="Arial" w:cs="Arial"/>
                                <w:b/>
                                <w:bCs/>
                                <w:color w:val="002060"/>
                                <w:spacing w:val="1"/>
                                <w:position w:val="2"/>
                                <w:sz w:val="28"/>
                                <w:szCs w:val="28"/>
                              </w:rPr>
                              <w:t>a</w:t>
                            </w:r>
                            <w:r w:rsidRPr="00783262">
                              <w:rPr>
                                <w:rFonts w:ascii="Arial" w:eastAsia="Calibri" w:hAnsi="Arial" w:cs="Arial"/>
                                <w:b/>
                                <w:bCs/>
                                <w:color w:val="002060"/>
                                <w:position w:val="2"/>
                                <w:sz w:val="28"/>
                                <w:szCs w:val="28"/>
                              </w:rPr>
                              <w:t>rtic</w:t>
                            </w:r>
                            <w:r w:rsidRPr="00783262">
                              <w:rPr>
                                <w:rFonts w:ascii="Arial" w:eastAsia="Calibri" w:hAnsi="Arial" w:cs="Arial"/>
                                <w:b/>
                                <w:bCs/>
                                <w:color w:val="002060"/>
                                <w:spacing w:val="1"/>
                                <w:position w:val="2"/>
                                <w:sz w:val="28"/>
                                <w:szCs w:val="28"/>
                              </w:rPr>
                              <w:t>i</w:t>
                            </w:r>
                            <w:r w:rsidRPr="00783262">
                              <w:rPr>
                                <w:rFonts w:ascii="Arial" w:eastAsia="Calibri" w:hAnsi="Arial" w:cs="Arial"/>
                                <w:b/>
                                <w:bCs/>
                                <w:color w:val="002060"/>
                                <w:spacing w:val="-1"/>
                                <w:position w:val="2"/>
                                <w:sz w:val="28"/>
                                <w:szCs w:val="28"/>
                              </w:rPr>
                              <w:t>p</w:t>
                            </w:r>
                            <w:r w:rsidRPr="00783262">
                              <w:rPr>
                                <w:rFonts w:ascii="Arial" w:eastAsia="Calibri" w:hAnsi="Arial" w:cs="Arial"/>
                                <w:b/>
                                <w:bCs/>
                                <w:color w:val="002060"/>
                                <w:position w:val="2"/>
                                <w:sz w:val="28"/>
                                <w:szCs w:val="28"/>
                              </w:rPr>
                              <w:t>at</w:t>
                            </w:r>
                            <w:r w:rsidRPr="00783262">
                              <w:rPr>
                                <w:rFonts w:ascii="Arial" w:eastAsia="Calibri" w:hAnsi="Arial" w:cs="Arial"/>
                                <w:b/>
                                <w:bCs/>
                                <w:color w:val="002060"/>
                                <w:spacing w:val="1"/>
                                <w:position w:val="2"/>
                                <w:sz w:val="28"/>
                                <w:szCs w:val="28"/>
                              </w:rPr>
                              <w:t>i</w:t>
                            </w:r>
                            <w:r w:rsidRPr="00783262">
                              <w:rPr>
                                <w:rFonts w:ascii="Arial" w:eastAsia="Calibri" w:hAnsi="Arial" w:cs="Arial"/>
                                <w:b/>
                                <w:bCs/>
                                <w:color w:val="002060"/>
                                <w:spacing w:val="-1"/>
                                <w:position w:val="2"/>
                                <w:sz w:val="28"/>
                                <w:szCs w:val="28"/>
                              </w:rPr>
                              <w:t>n</w:t>
                            </w:r>
                            <w:r w:rsidRPr="00783262">
                              <w:rPr>
                                <w:rFonts w:ascii="Arial" w:eastAsia="Calibri" w:hAnsi="Arial" w:cs="Arial"/>
                                <w:b/>
                                <w:bCs/>
                                <w:color w:val="002060"/>
                                <w:position w:val="2"/>
                                <w:sz w:val="28"/>
                                <w:szCs w:val="28"/>
                              </w:rPr>
                              <w:t>g</w:t>
                            </w:r>
                            <w:r w:rsidRPr="00783262">
                              <w:rPr>
                                <w:rFonts w:ascii="Arial" w:eastAsia="Calibri" w:hAnsi="Arial" w:cs="Arial"/>
                                <w:b/>
                                <w:bCs/>
                                <w:color w:val="002060"/>
                                <w:spacing w:val="-15"/>
                                <w:position w:val="2"/>
                                <w:sz w:val="28"/>
                                <w:szCs w:val="28"/>
                              </w:rPr>
                              <w:t xml:space="preserve"> </w:t>
                            </w:r>
                            <w:r w:rsidR="00883D78" w:rsidRPr="00783262">
                              <w:rPr>
                                <w:rFonts w:ascii="Arial" w:eastAsia="Calibri" w:hAnsi="Arial" w:cs="Arial"/>
                                <w:b/>
                                <w:bCs/>
                                <w:color w:val="002060"/>
                                <w:spacing w:val="-1"/>
                                <w:position w:val="2"/>
                                <w:sz w:val="28"/>
                                <w:szCs w:val="28"/>
                              </w:rPr>
                              <w:t>Hospital</w:t>
                            </w:r>
                            <w:r w:rsidRPr="00783262">
                              <w:rPr>
                                <w:rFonts w:ascii="Arial" w:eastAsia="Calibri" w:hAnsi="Arial" w:cs="Arial"/>
                                <w:b/>
                                <w:bCs/>
                                <w:color w:val="002060"/>
                                <w:position w:val="2"/>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8F364F" id="Text Box 27" o:spid="_x0000_s1034" type="#_x0000_t202" style="position:absolute;margin-left:312.9pt;margin-top:2.5pt;width:159.6pt;height:19.6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" filled="f" stroked="f">
                <v:textbox inset="0,0,0,0">
                  <w:txbxContent>
                    <w:p w14:paraId="5FD888DC" w14:textId="21359F52" w:rsidR="00455864" w:rsidRPr="00783262" w:rsidRDefault="00455864" w:rsidP="00455864">
                      <w:pPr>
                        <w:spacing w:after="0" w:line="345" w:lineRule="exact"/>
                        <w:ind w:left="20" w:right="-68"/>
                        <w:rPr>
                          <w:rFonts w:ascii="Arial" w:eastAsia="Calibri" w:hAnsi="Arial" w:cs="Arial"/>
                          <w:color w:val="002060"/>
                          <w:sz w:val="28"/>
                          <w:szCs w:val="28"/>
                        </w:rPr>
                      </w:pPr>
                      <w:r w:rsidRPr="00783262">
                        <w:rPr>
                          <w:rFonts w:ascii="Arial" w:eastAsia="Calibri" w:hAnsi="Arial" w:cs="Arial"/>
                          <w:b/>
                          <w:bCs/>
                          <w:color w:val="002060"/>
                          <w:position w:val="2"/>
                          <w:sz w:val="28"/>
                          <w:szCs w:val="28"/>
                        </w:rPr>
                        <w:t>P</w:t>
                      </w:r>
                      <w:r w:rsidRPr="00783262">
                        <w:rPr>
                          <w:rFonts w:ascii="Arial" w:eastAsia="Calibri" w:hAnsi="Arial" w:cs="Arial"/>
                          <w:b/>
                          <w:bCs/>
                          <w:color w:val="002060"/>
                          <w:spacing w:val="1"/>
                          <w:position w:val="2"/>
                          <w:sz w:val="28"/>
                          <w:szCs w:val="28"/>
                        </w:rPr>
                        <w:t>a</w:t>
                      </w:r>
                      <w:r w:rsidRPr="00783262">
                        <w:rPr>
                          <w:rFonts w:ascii="Arial" w:eastAsia="Calibri" w:hAnsi="Arial" w:cs="Arial"/>
                          <w:b/>
                          <w:bCs/>
                          <w:color w:val="002060"/>
                          <w:position w:val="2"/>
                          <w:sz w:val="28"/>
                          <w:szCs w:val="28"/>
                        </w:rPr>
                        <w:t>rtic</w:t>
                      </w:r>
                      <w:r w:rsidRPr="00783262">
                        <w:rPr>
                          <w:rFonts w:ascii="Arial" w:eastAsia="Calibri" w:hAnsi="Arial" w:cs="Arial"/>
                          <w:b/>
                          <w:bCs/>
                          <w:color w:val="002060"/>
                          <w:spacing w:val="1"/>
                          <w:position w:val="2"/>
                          <w:sz w:val="28"/>
                          <w:szCs w:val="28"/>
                        </w:rPr>
                        <w:t>i</w:t>
                      </w:r>
                      <w:r w:rsidRPr="00783262">
                        <w:rPr>
                          <w:rFonts w:ascii="Arial" w:eastAsia="Calibri" w:hAnsi="Arial" w:cs="Arial"/>
                          <w:b/>
                          <w:bCs/>
                          <w:color w:val="002060"/>
                          <w:spacing w:val="-1"/>
                          <w:position w:val="2"/>
                          <w:sz w:val="28"/>
                          <w:szCs w:val="28"/>
                        </w:rPr>
                        <w:t>p</w:t>
                      </w:r>
                      <w:r w:rsidRPr="00783262">
                        <w:rPr>
                          <w:rFonts w:ascii="Arial" w:eastAsia="Calibri" w:hAnsi="Arial" w:cs="Arial"/>
                          <w:b/>
                          <w:bCs/>
                          <w:color w:val="002060"/>
                          <w:position w:val="2"/>
                          <w:sz w:val="28"/>
                          <w:szCs w:val="28"/>
                        </w:rPr>
                        <w:t>at</w:t>
                      </w:r>
                      <w:r w:rsidRPr="00783262">
                        <w:rPr>
                          <w:rFonts w:ascii="Arial" w:eastAsia="Calibri" w:hAnsi="Arial" w:cs="Arial"/>
                          <w:b/>
                          <w:bCs/>
                          <w:color w:val="002060"/>
                          <w:spacing w:val="1"/>
                          <w:position w:val="2"/>
                          <w:sz w:val="28"/>
                          <w:szCs w:val="28"/>
                        </w:rPr>
                        <w:t>i</w:t>
                      </w:r>
                      <w:r w:rsidRPr="00783262">
                        <w:rPr>
                          <w:rFonts w:ascii="Arial" w:eastAsia="Calibri" w:hAnsi="Arial" w:cs="Arial"/>
                          <w:b/>
                          <w:bCs/>
                          <w:color w:val="002060"/>
                          <w:spacing w:val="-1"/>
                          <w:position w:val="2"/>
                          <w:sz w:val="28"/>
                          <w:szCs w:val="28"/>
                        </w:rPr>
                        <w:t>n</w:t>
                      </w:r>
                      <w:r w:rsidRPr="00783262">
                        <w:rPr>
                          <w:rFonts w:ascii="Arial" w:eastAsia="Calibri" w:hAnsi="Arial" w:cs="Arial"/>
                          <w:b/>
                          <w:bCs/>
                          <w:color w:val="002060"/>
                          <w:position w:val="2"/>
                          <w:sz w:val="28"/>
                          <w:szCs w:val="28"/>
                        </w:rPr>
                        <w:t>g</w:t>
                      </w:r>
                      <w:r w:rsidRPr="00783262">
                        <w:rPr>
                          <w:rFonts w:ascii="Arial" w:eastAsia="Calibri" w:hAnsi="Arial" w:cs="Arial"/>
                          <w:b/>
                          <w:bCs/>
                          <w:color w:val="002060"/>
                          <w:spacing w:val="-15"/>
                          <w:position w:val="2"/>
                          <w:sz w:val="28"/>
                          <w:szCs w:val="28"/>
                        </w:rPr>
                        <w:t xml:space="preserve"> </w:t>
                      </w:r>
                      <w:r w:rsidR="00883D78" w:rsidRPr="00783262">
                        <w:rPr>
                          <w:rFonts w:ascii="Arial" w:eastAsia="Calibri" w:hAnsi="Arial" w:cs="Arial"/>
                          <w:b/>
                          <w:bCs/>
                          <w:color w:val="002060"/>
                          <w:spacing w:val="-1"/>
                          <w:position w:val="2"/>
                          <w:sz w:val="28"/>
                          <w:szCs w:val="28"/>
                        </w:rPr>
                        <w:t>Hospital</w:t>
                      </w:r>
                      <w:r w:rsidRPr="00783262">
                        <w:rPr>
                          <w:rFonts w:ascii="Arial" w:eastAsia="Calibri" w:hAnsi="Arial" w:cs="Arial"/>
                          <w:b/>
                          <w:bCs/>
                          <w:color w:val="002060"/>
                          <w:position w:val="2"/>
                          <w:sz w:val="28"/>
                          <w:szCs w:val="28"/>
                        </w:rPr>
                        <w:t>:</w:t>
                      </w:r>
                    </w:p>
                  </w:txbxContent>
                </v:textbox>
                <w10:wrap type="tight" anchorx="page" anchory="margin"/>
              </v:shape>
            </w:pict>
          </mc:Fallback>
        </mc:AlternateContent>
      </w:r>
    </w:p>
    <w:p w14:paraId="259BD8BD" w14:textId="7130C59D" w:rsidR="00883D78" w:rsidRDefault="00883D78"/>
    <w:p w14:paraId="50C852D2" w14:textId="0050E505" w:rsidR="00883D78" w:rsidRDefault="00883D78"/>
    <w:p w14:paraId="10BC320C" w14:textId="1F4F3493" w:rsidR="00883D78" w:rsidRDefault="00883D78"/>
    <w:p w14:paraId="7B344EAD" w14:textId="7FF8CC46" w:rsidR="00883D78" w:rsidRDefault="00384F92">
      <w:r>
        <w:rPr>
          <w:noProof/>
          <w:lang w:val="en-GB" w:eastAsia="en-GB"/>
        </w:rPr>
        <mc:AlternateContent>
          <mc:Choice Requires="wps">
            <w:drawing>
              <wp:anchor distT="0" distB="0" distL="114300" distR="114300" simplePos="0" relativeHeight="251658248" behindDoc="1" locked="0" layoutInCell="1" allowOverlap="1" wp14:anchorId="5A1083D7" wp14:editId="2E111740">
                <wp:simplePos x="0" y="0"/>
                <wp:positionH relativeFrom="page">
                  <wp:posOffset>3771925</wp:posOffset>
                </wp:positionH>
                <wp:positionV relativeFrom="page">
                  <wp:posOffset>2016380</wp:posOffset>
                </wp:positionV>
                <wp:extent cx="2186940" cy="342900"/>
                <wp:effectExtent l="0" t="0" r="3810" b="0"/>
                <wp:wrapTight wrapText="bothSides">
                  <wp:wrapPolygon edited="0">
                    <wp:start x="0" y="0"/>
                    <wp:lineTo x="0" y="20400"/>
                    <wp:lineTo x="21449" y="20400"/>
                    <wp:lineTo x="21449" y="0"/>
                    <wp:lineTo x="0" y="0"/>
                  </wp:wrapPolygon>
                </wp:wrapTight>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9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9F7A" w14:textId="0FF47944" w:rsidR="00455864" w:rsidRPr="00783262" w:rsidRDefault="00455864" w:rsidP="00455864">
                            <w:pPr>
                              <w:spacing w:after="0" w:line="345" w:lineRule="exact"/>
                              <w:ind w:left="20" w:right="-68"/>
                              <w:rPr>
                                <w:rFonts w:ascii="Arial" w:eastAsia="Calibri" w:hAnsi="Arial" w:cs="Arial"/>
                                <w:color w:val="002060"/>
                                <w:sz w:val="28"/>
                                <w:szCs w:val="28"/>
                              </w:rPr>
                            </w:pPr>
                            <w:r w:rsidRPr="00783262">
                              <w:rPr>
                                <w:rFonts w:ascii="Arial" w:eastAsia="Calibri" w:hAnsi="Arial" w:cs="Arial"/>
                                <w:b/>
                                <w:bCs/>
                                <w:color w:val="002060"/>
                                <w:position w:val="2"/>
                                <w:sz w:val="28"/>
                                <w:szCs w:val="28"/>
                              </w:rPr>
                              <w:t>UK Coordinating</w:t>
                            </w:r>
                            <w:r w:rsidRPr="00783262">
                              <w:rPr>
                                <w:rFonts w:ascii="Arial" w:eastAsia="Calibri" w:hAnsi="Arial" w:cs="Arial"/>
                                <w:b/>
                                <w:bCs/>
                                <w:color w:val="002060"/>
                                <w:spacing w:val="-17"/>
                                <w:position w:val="2"/>
                                <w:sz w:val="28"/>
                                <w:szCs w:val="28"/>
                              </w:rPr>
                              <w:t xml:space="preserve"> </w:t>
                            </w:r>
                            <w:r w:rsidR="00FA6190" w:rsidRPr="00783262">
                              <w:rPr>
                                <w:rFonts w:ascii="Arial" w:eastAsia="Calibri" w:hAnsi="Arial" w:cs="Arial"/>
                                <w:b/>
                                <w:bCs/>
                                <w:color w:val="002060"/>
                                <w:position w:val="2"/>
                                <w:sz w:val="28"/>
                                <w:szCs w:val="28"/>
                              </w:rPr>
                              <w:t>Ce</w:t>
                            </w:r>
                            <w:r w:rsidR="00FA6190" w:rsidRPr="00783262">
                              <w:rPr>
                                <w:rFonts w:ascii="Arial" w:eastAsia="Calibri" w:hAnsi="Arial" w:cs="Arial"/>
                                <w:b/>
                                <w:bCs/>
                                <w:color w:val="002060"/>
                                <w:spacing w:val="1"/>
                                <w:position w:val="2"/>
                                <w:sz w:val="28"/>
                                <w:szCs w:val="28"/>
                              </w:rPr>
                              <w:t>n</w:t>
                            </w:r>
                            <w:r w:rsidR="00FA6190" w:rsidRPr="00783262">
                              <w:rPr>
                                <w:rFonts w:ascii="Arial" w:eastAsia="Calibri" w:hAnsi="Arial" w:cs="Arial"/>
                                <w:b/>
                                <w:bCs/>
                                <w:color w:val="002060"/>
                                <w:spacing w:val="2"/>
                                <w:position w:val="2"/>
                                <w:sz w:val="28"/>
                                <w:szCs w:val="28"/>
                              </w:rPr>
                              <w:t>t</w:t>
                            </w:r>
                            <w:r w:rsidR="00FA6190" w:rsidRPr="00783262">
                              <w:rPr>
                                <w:rFonts w:ascii="Arial" w:eastAsia="Calibri" w:hAnsi="Arial" w:cs="Arial"/>
                                <w:b/>
                                <w:bCs/>
                                <w:color w:val="002060"/>
                                <w:position w:val="2"/>
                                <w:sz w:val="28"/>
                                <w:szCs w:val="28"/>
                              </w:rPr>
                              <w:t>re</w:t>
                            </w:r>
                            <w:r w:rsidRPr="00783262">
                              <w:rPr>
                                <w:rFonts w:ascii="Arial" w:eastAsia="Calibri" w:hAnsi="Arial" w:cs="Arial"/>
                                <w:b/>
                                <w:bCs/>
                                <w:color w:val="002060"/>
                                <w:position w:val="2"/>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083D7" id="Text Box 23" o:spid="_x0000_s1035" type="#_x0000_t202" style="position:absolute;margin-left:297pt;margin-top:158.75pt;width:172.2pt;height:27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" filled="f" stroked="f">
                <v:textbox inset="0,0,0,0">
                  <w:txbxContent>
                    <w:p w14:paraId="09E99F7A" w14:textId="0FF47944" w:rsidR="00455864" w:rsidRPr="00783262" w:rsidRDefault="00455864" w:rsidP="00455864">
                      <w:pPr>
                        <w:spacing w:after="0" w:line="345" w:lineRule="exact"/>
                        <w:ind w:left="20" w:right="-68"/>
                        <w:rPr>
                          <w:rFonts w:ascii="Arial" w:eastAsia="Calibri" w:hAnsi="Arial" w:cs="Arial"/>
                          <w:color w:val="002060"/>
                          <w:sz w:val="28"/>
                          <w:szCs w:val="28"/>
                        </w:rPr>
                      </w:pPr>
                      <w:r w:rsidRPr="00783262">
                        <w:rPr>
                          <w:rFonts w:ascii="Arial" w:eastAsia="Calibri" w:hAnsi="Arial" w:cs="Arial"/>
                          <w:b/>
                          <w:bCs/>
                          <w:color w:val="002060"/>
                          <w:position w:val="2"/>
                          <w:sz w:val="28"/>
                          <w:szCs w:val="28"/>
                        </w:rPr>
                        <w:t>UK Coordinating</w:t>
                      </w:r>
                      <w:r w:rsidRPr="00783262">
                        <w:rPr>
                          <w:rFonts w:ascii="Arial" w:eastAsia="Calibri" w:hAnsi="Arial" w:cs="Arial"/>
                          <w:b/>
                          <w:bCs/>
                          <w:color w:val="002060"/>
                          <w:spacing w:val="-17"/>
                          <w:position w:val="2"/>
                          <w:sz w:val="28"/>
                          <w:szCs w:val="28"/>
                        </w:rPr>
                        <w:t xml:space="preserve"> </w:t>
                      </w:r>
                      <w:r w:rsidR="00FA6190" w:rsidRPr="00783262">
                        <w:rPr>
                          <w:rFonts w:ascii="Arial" w:eastAsia="Calibri" w:hAnsi="Arial" w:cs="Arial"/>
                          <w:b/>
                          <w:bCs/>
                          <w:color w:val="002060"/>
                          <w:position w:val="2"/>
                          <w:sz w:val="28"/>
                          <w:szCs w:val="28"/>
                        </w:rPr>
                        <w:t>Ce</w:t>
                      </w:r>
                      <w:r w:rsidR="00FA6190" w:rsidRPr="00783262">
                        <w:rPr>
                          <w:rFonts w:ascii="Arial" w:eastAsia="Calibri" w:hAnsi="Arial" w:cs="Arial"/>
                          <w:b/>
                          <w:bCs/>
                          <w:color w:val="002060"/>
                          <w:spacing w:val="1"/>
                          <w:position w:val="2"/>
                          <w:sz w:val="28"/>
                          <w:szCs w:val="28"/>
                        </w:rPr>
                        <w:t>n</w:t>
                      </w:r>
                      <w:r w:rsidR="00FA6190" w:rsidRPr="00783262">
                        <w:rPr>
                          <w:rFonts w:ascii="Arial" w:eastAsia="Calibri" w:hAnsi="Arial" w:cs="Arial"/>
                          <w:b/>
                          <w:bCs/>
                          <w:color w:val="002060"/>
                          <w:spacing w:val="2"/>
                          <w:position w:val="2"/>
                          <w:sz w:val="28"/>
                          <w:szCs w:val="28"/>
                        </w:rPr>
                        <w:t>t</w:t>
                      </w:r>
                      <w:r w:rsidR="00FA6190" w:rsidRPr="00783262">
                        <w:rPr>
                          <w:rFonts w:ascii="Arial" w:eastAsia="Calibri" w:hAnsi="Arial" w:cs="Arial"/>
                          <w:b/>
                          <w:bCs/>
                          <w:color w:val="002060"/>
                          <w:position w:val="2"/>
                          <w:sz w:val="28"/>
                          <w:szCs w:val="28"/>
                        </w:rPr>
                        <w:t>re</w:t>
                      </w:r>
                      <w:r w:rsidRPr="00783262">
                        <w:rPr>
                          <w:rFonts w:ascii="Arial" w:eastAsia="Calibri" w:hAnsi="Arial" w:cs="Arial"/>
                          <w:b/>
                          <w:bCs/>
                          <w:color w:val="002060"/>
                          <w:position w:val="2"/>
                          <w:sz w:val="28"/>
                          <w:szCs w:val="28"/>
                        </w:rPr>
                        <w:t>:</w:t>
                      </w:r>
                    </w:p>
                  </w:txbxContent>
                </v:textbox>
                <w10:wrap type="tight" anchorx="page" anchory="page"/>
              </v:shape>
            </w:pict>
          </mc:Fallback>
        </mc:AlternateContent>
      </w:r>
    </w:p>
    <w:p w14:paraId="48CC1521" w14:textId="357FA7CE" w:rsidR="00883D78" w:rsidRDefault="00883D78"/>
    <w:p w14:paraId="159C5A82" w14:textId="63B93D5E" w:rsidR="00883D78" w:rsidRDefault="00883D78"/>
    <w:p w14:paraId="484E91A8" w14:textId="2A355121" w:rsidR="00883D78" w:rsidRDefault="00883D78"/>
    <w:p w14:paraId="154E44C7" w14:textId="169B90D8" w:rsidR="00883D78" w:rsidRDefault="00883D78">
      <w:r>
        <w:rPr>
          <w:rFonts w:ascii="Times New Roman" w:hAnsi="Times New Roman" w:cs="Times New Roman"/>
          <w:noProof/>
          <w:sz w:val="24"/>
          <w:szCs w:val="24"/>
          <w:lang w:val="en-GB" w:eastAsia="en-GB"/>
        </w:rPr>
        <mc:AlternateContent>
          <mc:Choice Requires="wps">
            <w:drawing>
              <wp:anchor distT="45720" distB="45720" distL="114300" distR="114300" simplePos="0" relativeHeight="251658255" behindDoc="1" locked="0" layoutInCell="1" allowOverlap="1" wp14:anchorId="1004B4C1" wp14:editId="26AA8C38">
                <wp:simplePos x="0" y="0"/>
                <wp:positionH relativeFrom="column">
                  <wp:posOffset>3345803</wp:posOffset>
                </wp:positionH>
                <wp:positionV relativeFrom="paragraph">
                  <wp:posOffset>247194</wp:posOffset>
                </wp:positionV>
                <wp:extent cx="3407410" cy="3692105"/>
                <wp:effectExtent l="0" t="0" r="0" b="3810"/>
                <wp:wrapTight wrapText="bothSides">
                  <wp:wrapPolygon edited="0">
                    <wp:start x="362" y="0"/>
                    <wp:lineTo x="362" y="21511"/>
                    <wp:lineTo x="21133" y="21511"/>
                    <wp:lineTo x="21133" y="0"/>
                    <wp:lineTo x="362" y="0"/>
                  </wp:wrapPolygon>
                </wp:wrapTight>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7410" cy="3692105"/>
                        </a:xfrm>
                        <a:prstGeom prst="rect">
                          <a:avLst/>
                        </a:prstGeom>
                        <a:noFill/>
                        <a:ln w="9525">
                          <a:noFill/>
                          <a:miter lim="800000"/>
                          <a:headEnd/>
                          <a:tailEnd/>
                        </a:ln>
                      </wps:spPr>
                      <wps:txbx>
                        <w:txbxContent>
                          <w:p w14:paraId="1F971533" w14:textId="7D3C031B" w:rsidR="00455864" w:rsidRPr="00783262" w:rsidRDefault="00455864" w:rsidP="00455864">
                            <w:pPr>
                              <w:jc w:val="center"/>
                              <w:rPr>
                                <w:rFonts w:ascii="Arial" w:hAnsi="Arial" w:cs="Arial"/>
                                <w:b/>
                                <w:color w:val="2C6AB7"/>
                                <w:sz w:val="48"/>
                                <w:szCs w:val="48"/>
                              </w:rPr>
                            </w:pPr>
                            <w:r w:rsidRPr="00783262">
                              <w:rPr>
                                <w:rFonts w:ascii="Arial" w:hAnsi="Arial" w:cs="Arial"/>
                                <w:b/>
                                <w:color w:val="2C6AB7"/>
                                <w:sz w:val="48"/>
                                <w:szCs w:val="48"/>
                              </w:rPr>
                              <w:t>Randomized, Embedded, Multifactorial Adaptive Platform trial for Community-Acquired Pneumonia</w:t>
                            </w:r>
                          </w:p>
                          <w:p w14:paraId="1527BC7A" w14:textId="77777777" w:rsidR="00455864" w:rsidRDefault="00455864" w:rsidP="00455864">
                            <w:pPr>
                              <w:spacing w:after="0"/>
                              <w:ind w:right="113"/>
                              <w:jc w:val="center"/>
                              <w:rPr>
                                <w:rFonts w:ascii="Avenir Next LT Pro Demi" w:hAnsi="Avenir Next LT Pro Demi" w:cs="Times New Roman"/>
                                <w:color w:val="595959" w:themeColor="text1" w:themeTint="A6"/>
                                <w:szCs w:val="24"/>
                              </w:rPr>
                            </w:pPr>
                            <w:r w:rsidRPr="0000799A">
                              <w:rPr>
                                <w:rFonts w:ascii="Avenir Next LT Pro Demi" w:hAnsi="Avenir Next LT Pro Demi" w:cs="Times New Roman"/>
                                <w:color w:val="595959" w:themeColor="text1" w:themeTint="A6"/>
                                <w:szCs w:val="24"/>
                              </w:rPr>
                              <w:t xml:space="preserve">  </w:t>
                            </w:r>
                          </w:p>
                          <w:p w14:paraId="651FC4B9" w14:textId="5990700E" w:rsidR="00455864" w:rsidRPr="00783262" w:rsidRDefault="00455864" w:rsidP="00455864">
                            <w:pPr>
                              <w:spacing w:after="0"/>
                              <w:ind w:right="113"/>
                              <w:jc w:val="center"/>
                              <w:rPr>
                                <w:rFonts w:ascii="Arial" w:hAnsi="Arial" w:cs="Arial"/>
                                <w:b/>
                                <w:bCs/>
                                <w:szCs w:val="24"/>
                              </w:rPr>
                            </w:pPr>
                            <w:r w:rsidRPr="00783262">
                              <w:rPr>
                                <w:rFonts w:ascii="Arial" w:hAnsi="Arial" w:cs="Arial"/>
                                <w:b/>
                                <w:bCs/>
                                <w:szCs w:val="24"/>
                              </w:rPr>
                              <w:t xml:space="preserve"> Registered on ClinicalTrials.gov:</w:t>
                            </w:r>
                          </w:p>
                          <w:p w14:paraId="17ACC1B8" w14:textId="77777777" w:rsidR="00455864" w:rsidRPr="00783262" w:rsidRDefault="00455864" w:rsidP="00455864">
                            <w:pPr>
                              <w:spacing w:after="0"/>
                              <w:ind w:right="113"/>
                              <w:jc w:val="center"/>
                              <w:rPr>
                                <w:rFonts w:ascii="Arial" w:hAnsi="Arial" w:cs="Arial"/>
                                <w:b/>
                                <w:bCs/>
                                <w:szCs w:val="24"/>
                              </w:rPr>
                            </w:pPr>
                          </w:p>
                          <w:p w14:paraId="43B69880" w14:textId="4292D70A" w:rsidR="00455864" w:rsidRPr="00783262" w:rsidRDefault="00455864" w:rsidP="00455864">
                            <w:pPr>
                              <w:spacing w:after="0"/>
                              <w:ind w:right="113"/>
                              <w:jc w:val="center"/>
                              <w:rPr>
                                <w:rFonts w:ascii="Arial" w:hAnsi="Arial" w:cs="Arial"/>
                                <w:b/>
                                <w:bCs/>
                                <w:szCs w:val="24"/>
                                <w:lang w:val="en-AU"/>
                              </w:rPr>
                            </w:pPr>
                            <w:r w:rsidRPr="00783262">
                              <w:rPr>
                                <w:rFonts w:ascii="Arial" w:hAnsi="Arial" w:cs="Arial"/>
                                <w:b/>
                                <w:bCs/>
                                <w:szCs w:val="24"/>
                                <w:lang w:val="en-AU"/>
                              </w:rPr>
                              <w:t>NCT02735707</w:t>
                            </w:r>
                          </w:p>
                          <w:p w14:paraId="16507599" w14:textId="77777777" w:rsidR="00883D78" w:rsidRPr="00455864" w:rsidRDefault="00883D78" w:rsidP="00455864">
                            <w:pPr>
                              <w:spacing w:after="0"/>
                              <w:ind w:right="113"/>
                              <w:jc w:val="center"/>
                              <w:rPr>
                                <w:rFonts w:ascii="Avenir Next LT Pro Demi" w:hAnsi="Avenir Next LT Pro Demi" w:cs="Times New Roman"/>
                                <w:szCs w:val="24"/>
                              </w:rPr>
                            </w:pPr>
                          </w:p>
                          <w:p w14:paraId="025024E3" w14:textId="1CF23ACD" w:rsidR="00455864" w:rsidRDefault="00455864" w:rsidP="00455864">
                            <w:pPr>
                              <w:jc w:val="center"/>
                              <w:rPr>
                                <w:rFonts w:ascii="Calibri" w:hAnsi="Calibri" w:cs="Calibri"/>
                                <w:b/>
                                <w:color w:val="2C6AB7"/>
                                <w:sz w:val="40"/>
                                <w:szCs w:val="40"/>
                              </w:rPr>
                            </w:pPr>
                          </w:p>
                          <w:p w14:paraId="13C68944" w14:textId="70BFD7F6" w:rsidR="00FA6190" w:rsidRDefault="00FA6190" w:rsidP="00455864">
                            <w:pPr>
                              <w:jc w:val="center"/>
                              <w:rPr>
                                <w:rFonts w:ascii="Calibri" w:hAnsi="Calibri" w:cs="Calibri"/>
                                <w:b/>
                                <w:color w:val="2C6AB7"/>
                                <w:sz w:val="40"/>
                                <w:szCs w:val="40"/>
                              </w:rPr>
                            </w:pPr>
                          </w:p>
                          <w:p w14:paraId="0ACCEFCE" w14:textId="731879FD" w:rsidR="00FA6190" w:rsidRDefault="00FA6190" w:rsidP="00455864">
                            <w:pPr>
                              <w:jc w:val="center"/>
                              <w:rPr>
                                <w:rFonts w:ascii="Calibri" w:hAnsi="Calibri" w:cs="Calibri"/>
                                <w:b/>
                                <w:color w:val="2C6AB7"/>
                                <w:sz w:val="40"/>
                                <w:szCs w:val="40"/>
                              </w:rPr>
                            </w:pPr>
                          </w:p>
                          <w:p w14:paraId="0D0CDC0B" w14:textId="416252A9" w:rsidR="00FA6190" w:rsidRDefault="00FA6190" w:rsidP="00455864">
                            <w:pPr>
                              <w:jc w:val="center"/>
                              <w:rPr>
                                <w:rFonts w:ascii="Calibri" w:hAnsi="Calibri" w:cs="Calibri"/>
                                <w:b/>
                                <w:color w:val="2C6AB7"/>
                                <w:sz w:val="40"/>
                                <w:szCs w:val="40"/>
                              </w:rPr>
                            </w:pPr>
                          </w:p>
                          <w:p w14:paraId="7409EDDD" w14:textId="3BF73AA3" w:rsidR="00FA6190" w:rsidRDefault="00FA6190" w:rsidP="00455864">
                            <w:pPr>
                              <w:jc w:val="center"/>
                              <w:rPr>
                                <w:rFonts w:ascii="Calibri" w:hAnsi="Calibri" w:cs="Calibri"/>
                                <w:b/>
                                <w:color w:val="2C6AB7"/>
                                <w:sz w:val="40"/>
                                <w:szCs w:val="40"/>
                              </w:rPr>
                            </w:pPr>
                          </w:p>
                          <w:p w14:paraId="169142BA" w14:textId="5DB9A64C" w:rsidR="00FA6190" w:rsidRDefault="00FA6190" w:rsidP="00455864">
                            <w:pPr>
                              <w:jc w:val="center"/>
                              <w:rPr>
                                <w:rFonts w:ascii="Calibri" w:hAnsi="Calibri" w:cs="Calibri"/>
                                <w:b/>
                                <w:color w:val="2C6AB7"/>
                                <w:sz w:val="40"/>
                                <w:szCs w:val="40"/>
                              </w:rPr>
                            </w:pPr>
                          </w:p>
                          <w:p w14:paraId="362D8B73" w14:textId="0C4B8C74" w:rsidR="00FA6190" w:rsidRDefault="00FA6190" w:rsidP="00455864">
                            <w:pPr>
                              <w:jc w:val="center"/>
                              <w:rPr>
                                <w:rFonts w:ascii="Calibri" w:hAnsi="Calibri" w:cs="Calibri"/>
                                <w:b/>
                                <w:color w:val="2C6AB7"/>
                                <w:sz w:val="40"/>
                                <w:szCs w:val="40"/>
                              </w:rPr>
                            </w:pPr>
                          </w:p>
                          <w:p w14:paraId="4957F12B" w14:textId="4DCBCCD9" w:rsidR="00FA6190" w:rsidRDefault="00FA6190" w:rsidP="00455864">
                            <w:pPr>
                              <w:jc w:val="center"/>
                              <w:rPr>
                                <w:rFonts w:ascii="Calibri" w:hAnsi="Calibri" w:cs="Calibri"/>
                                <w:b/>
                                <w:color w:val="2C6AB7"/>
                                <w:sz w:val="40"/>
                                <w:szCs w:val="40"/>
                              </w:rPr>
                            </w:pPr>
                          </w:p>
                          <w:p w14:paraId="1E7E6C96" w14:textId="73188277" w:rsidR="00FA6190" w:rsidRDefault="00FA6190" w:rsidP="00455864">
                            <w:pPr>
                              <w:jc w:val="center"/>
                              <w:rPr>
                                <w:rFonts w:ascii="Calibri" w:hAnsi="Calibri" w:cs="Calibri"/>
                                <w:b/>
                                <w:color w:val="2C6AB7"/>
                                <w:sz w:val="40"/>
                                <w:szCs w:val="40"/>
                              </w:rPr>
                            </w:pPr>
                          </w:p>
                          <w:p w14:paraId="0E52167B" w14:textId="7E351AE9" w:rsidR="00FA6190" w:rsidRDefault="00FA6190" w:rsidP="00455864">
                            <w:pPr>
                              <w:jc w:val="center"/>
                              <w:rPr>
                                <w:rFonts w:ascii="Calibri" w:hAnsi="Calibri" w:cs="Calibri"/>
                                <w:b/>
                                <w:color w:val="2C6AB7"/>
                                <w:sz w:val="40"/>
                                <w:szCs w:val="40"/>
                              </w:rPr>
                            </w:pPr>
                          </w:p>
                          <w:p w14:paraId="56565F9E" w14:textId="4A9F1DB8" w:rsidR="00FA6190" w:rsidRDefault="00FA6190" w:rsidP="00455864">
                            <w:pPr>
                              <w:jc w:val="center"/>
                              <w:rPr>
                                <w:rFonts w:ascii="Calibri" w:hAnsi="Calibri" w:cs="Calibri"/>
                                <w:b/>
                                <w:color w:val="2C6AB7"/>
                                <w:sz w:val="40"/>
                                <w:szCs w:val="40"/>
                              </w:rPr>
                            </w:pPr>
                          </w:p>
                          <w:p w14:paraId="5543F635" w14:textId="2B492B58" w:rsidR="00FA6190" w:rsidRDefault="00FA6190" w:rsidP="00455864">
                            <w:pPr>
                              <w:jc w:val="center"/>
                              <w:rPr>
                                <w:rFonts w:ascii="Calibri" w:hAnsi="Calibri" w:cs="Calibri"/>
                                <w:b/>
                                <w:color w:val="2C6AB7"/>
                                <w:sz w:val="40"/>
                                <w:szCs w:val="40"/>
                              </w:rPr>
                            </w:pPr>
                          </w:p>
                          <w:p w14:paraId="31108B83" w14:textId="62C4F170" w:rsidR="00FA6190" w:rsidRDefault="00FA6190" w:rsidP="00455864">
                            <w:pPr>
                              <w:jc w:val="center"/>
                              <w:rPr>
                                <w:rFonts w:ascii="Calibri" w:hAnsi="Calibri" w:cs="Calibri"/>
                                <w:b/>
                                <w:color w:val="2C6AB7"/>
                                <w:sz w:val="40"/>
                                <w:szCs w:val="40"/>
                              </w:rPr>
                            </w:pPr>
                          </w:p>
                          <w:p w14:paraId="386F2F27" w14:textId="7A64893C" w:rsidR="00FA6190" w:rsidRDefault="00FA6190" w:rsidP="00455864">
                            <w:pPr>
                              <w:jc w:val="center"/>
                              <w:rPr>
                                <w:rFonts w:ascii="Calibri" w:hAnsi="Calibri" w:cs="Calibri"/>
                                <w:b/>
                                <w:color w:val="2C6AB7"/>
                                <w:sz w:val="40"/>
                                <w:szCs w:val="40"/>
                              </w:rPr>
                            </w:pPr>
                          </w:p>
                          <w:p w14:paraId="7DF1BD00" w14:textId="3DECB318" w:rsidR="00883D78" w:rsidRDefault="00883D78" w:rsidP="00455864">
                            <w:pPr>
                              <w:jc w:val="center"/>
                              <w:rPr>
                                <w:rFonts w:ascii="Calibri" w:hAnsi="Calibri" w:cs="Calibri"/>
                                <w:b/>
                                <w:color w:val="2C6AB7"/>
                                <w:sz w:val="40"/>
                                <w:szCs w:val="40"/>
                              </w:rPr>
                            </w:pPr>
                          </w:p>
                          <w:p w14:paraId="3C9F7091" w14:textId="4BAE4424" w:rsidR="00883D78" w:rsidRDefault="00883D78" w:rsidP="00455864">
                            <w:pPr>
                              <w:jc w:val="center"/>
                              <w:rPr>
                                <w:rFonts w:ascii="Calibri" w:hAnsi="Calibri" w:cs="Calibri"/>
                                <w:b/>
                                <w:color w:val="2C6AB7"/>
                                <w:sz w:val="40"/>
                                <w:szCs w:val="40"/>
                              </w:rPr>
                            </w:pPr>
                          </w:p>
                          <w:p w14:paraId="7778EE45" w14:textId="0E6A212B" w:rsidR="00883D78" w:rsidRDefault="00883D78" w:rsidP="00455864">
                            <w:pPr>
                              <w:jc w:val="center"/>
                              <w:rPr>
                                <w:rFonts w:ascii="Calibri" w:hAnsi="Calibri" w:cs="Calibri"/>
                                <w:b/>
                                <w:color w:val="2C6AB7"/>
                                <w:sz w:val="40"/>
                                <w:szCs w:val="40"/>
                              </w:rPr>
                            </w:pPr>
                          </w:p>
                          <w:p w14:paraId="188725B2" w14:textId="13BDE48D" w:rsidR="00883D78" w:rsidRDefault="00883D78" w:rsidP="00455864">
                            <w:pPr>
                              <w:jc w:val="center"/>
                              <w:rPr>
                                <w:rFonts w:ascii="Calibri" w:hAnsi="Calibri" w:cs="Calibri"/>
                                <w:b/>
                                <w:color w:val="2C6AB7"/>
                                <w:sz w:val="40"/>
                                <w:szCs w:val="40"/>
                              </w:rPr>
                            </w:pPr>
                          </w:p>
                          <w:p w14:paraId="76F5A240" w14:textId="485E77D2" w:rsidR="00883D78" w:rsidRDefault="00883D78" w:rsidP="00455864">
                            <w:pPr>
                              <w:jc w:val="center"/>
                              <w:rPr>
                                <w:rFonts w:ascii="Calibri" w:hAnsi="Calibri" w:cs="Calibri"/>
                                <w:b/>
                                <w:color w:val="2C6AB7"/>
                                <w:sz w:val="40"/>
                                <w:szCs w:val="40"/>
                              </w:rPr>
                            </w:pPr>
                          </w:p>
                          <w:p w14:paraId="6B2795D1" w14:textId="77777777" w:rsidR="00883D78" w:rsidRDefault="00883D78" w:rsidP="00455864">
                            <w:pPr>
                              <w:jc w:val="center"/>
                              <w:rPr>
                                <w:rFonts w:ascii="Calibri" w:hAnsi="Calibri" w:cs="Calibri"/>
                                <w:b/>
                                <w:color w:val="2C6AB7"/>
                                <w:sz w:val="40"/>
                                <w:szCs w:val="40"/>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04B4C1" id="Text Box 32" o:spid="_x0000_s1036" type="#_x0000_t202" style="position:absolute;margin-left:263.45pt;margin-top:19.45pt;width:268.3pt;height:290.7pt;z-index:-25165822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" filled="f" stroked="f">
                <v:textbox>
                  <w:txbxContent>
                    <w:p w14:paraId="1F971533" w14:textId="7D3C031B" w:rsidR="00455864" w:rsidRPr="00783262" w:rsidRDefault="00455864" w:rsidP="00455864">
                      <w:pPr>
                        <w:jc w:val="center"/>
                        <w:rPr>
                          <w:rFonts w:ascii="Arial" w:hAnsi="Arial" w:cs="Arial"/>
                          <w:b/>
                          <w:color w:val="2C6AB7"/>
                          <w:sz w:val="48"/>
                          <w:szCs w:val="48"/>
                        </w:rPr>
                      </w:pPr>
                      <w:r w:rsidRPr="00783262">
                        <w:rPr>
                          <w:rFonts w:ascii="Arial" w:hAnsi="Arial" w:cs="Arial"/>
                          <w:b/>
                          <w:color w:val="2C6AB7"/>
                          <w:sz w:val="48"/>
                          <w:szCs w:val="48"/>
                        </w:rPr>
                        <w:t>Randomized, Embedded, Multifactorial Adaptive Platform trial for Community-Acquired Pneumonia</w:t>
                      </w:r>
                    </w:p>
                    <w:p w14:paraId="1527BC7A" w14:textId="77777777" w:rsidR="00455864" w:rsidRDefault="00455864" w:rsidP="00455864">
                      <w:pPr>
                        <w:spacing w:after="0"/>
                        <w:ind w:right="113"/>
                        <w:jc w:val="center"/>
                        <w:rPr>
                          <w:rFonts w:ascii="Avenir Next LT Pro Demi" w:hAnsi="Avenir Next LT Pro Demi" w:cs="Times New Roman"/>
                          <w:color w:val="595959" w:themeColor="text1" w:themeTint="A6"/>
                          <w:szCs w:val="24"/>
                        </w:rPr>
                      </w:pPr>
                      <w:r w:rsidRPr="0000799A">
                        <w:rPr>
                          <w:rFonts w:ascii="Avenir Next LT Pro Demi" w:hAnsi="Avenir Next LT Pro Demi" w:cs="Times New Roman"/>
                          <w:color w:val="595959" w:themeColor="text1" w:themeTint="A6"/>
                          <w:szCs w:val="24"/>
                        </w:rPr>
                        <w:t xml:space="preserve">  </w:t>
                      </w:r>
                    </w:p>
                    <w:p w14:paraId="651FC4B9" w14:textId="5990700E" w:rsidR="00455864" w:rsidRPr="00783262" w:rsidRDefault="00455864" w:rsidP="00455864">
                      <w:pPr>
                        <w:spacing w:after="0"/>
                        <w:ind w:right="113"/>
                        <w:jc w:val="center"/>
                        <w:rPr>
                          <w:rFonts w:ascii="Arial" w:hAnsi="Arial" w:cs="Arial"/>
                          <w:b/>
                          <w:bCs/>
                          <w:szCs w:val="24"/>
                        </w:rPr>
                      </w:pPr>
                      <w:r w:rsidRPr="00783262">
                        <w:rPr>
                          <w:rFonts w:ascii="Arial" w:hAnsi="Arial" w:cs="Arial"/>
                          <w:b/>
                          <w:bCs/>
                          <w:szCs w:val="24"/>
                        </w:rPr>
                        <w:t xml:space="preserve"> Registered on ClinicalTrials.gov:</w:t>
                      </w:r>
                    </w:p>
                    <w:p w14:paraId="17ACC1B8" w14:textId="77777777" w:rsidR="00455864" w:rsidRPr="00783262" w:rsidRDefault="00455864" w:rsidP="00455864">
                      <w:pPr>
                        <w:spacing w:after="0"/>
                        <w:ind w:right="113"/>
                        <w:jc w:val="center"/>
                        <w:rPr>
                          <w:rFonts w:ascii="Arial" w:hAnsi="Arial" w:cs="Arial"/>
                          <w:b/>
                          <w:bCs/>
                          <w:szCs w:val="24"/>
                        </w:rPr>
                      </w:pPr>
                    </w:p>
                    <w:p w14:paraId="43B69880" w14:textId="4292D70A" w:rsidR="00455864" w:rsidRPr="00783262" w:rsidRDefault="00455864" w:rsidP="00455864">
                      <w:pPr>
                        <w:spacing w:after="0"/>
                        <w:ind w:right="113"/>
                        <w:jc w:val="center"/>
                        <w:rPr>
                          <w:rFonts w:ascii="Arial" w:hAnsi="Arial" w:cs="Arial"/>
                          <w:b/>
                          <w:bCs/>
                          <w:szCs w:val="24"/>
                          <w:lang w:val="en-AU"/>
                        </w:rPr>
                      </w:pPr>
                      <w:r w:rsidRPr="00783262">
                        <w:rPr>
                          <w:rFonts w:ascii="Arial" w:hAnsi="Arial" w:cs="Arial"/>
                          <w:b/>
                          <w:bCs/>
                          <w:szCs w:val="24"/>
                          <w:lang w:val="en-AU"/>
                        </w:rPr>
                        <w:t>NCT02735707</w:t>
                      </w:r>
                    </w:p>
                    <w:p w14:paraId="16507599" w14:textId="77777777" w:rsidR="00883D78" w:rsidRPr="00455864" w:rsidRDefault="00883D78" w:rsidP="00455864">
                      <w:pPr>
                        <w:spacing w:after="0"/>
                        <w:ind w:right="113"/>
                        <w:jc w:val="center"/>
                        <w:rPr>
                          <w:rFonts w:ascii="Avenir Next LT Pro Demi" w:hAnsi="Avenir Next LT Pro Demi" w:cs="Times New Roman"/>
                          <w:szCs w:val="24"/>
                        </w:rPr>
                      </w:pPr>
                    </w:p>
                    <w:p w14:paraId="025024E3" w14:textId="1CF23ACD" w:rsidR="00455864" w:rsidRDefault="00455864" w:rsidP="00455864">
                      <w:pPr>
                        <w:jc w:val="center"/>
                        <w:rPr>
                          <w:rFonts w:ascii="Calibri" w:hAnsi="Calibri" w:cs="Calibri"/>
                          <w:b/>
                          <w:color w:val="2C6AB7"/>
                          <w:sz w:val="40"/>
                          <w:szCs w:val="40"/>
                        </w:rPr>
                      </w:pPr>
                    </w:p>
                    <w:p w14:paraId="13C68944" w14:textId="70BFD7F6" w:rsidR="00FA6190" w:rsidRDefault="00FA6190" w:rsidP="00455864">
                      <w:pPr>
                        <w:jc w:val="center"/>
                        <w:rPr>
                          <w:rFonts w:ascii="Calibri" w:hAnsi="Calibri" w:cs="Calibri"/>
                          <w:b/>
                          <w:color w:val="2C6AB7"/>
                          <w:sz w:val="40"/>
                          <w:szCs w:val="40"/>
                        </w:rPr>
                      </w:pPr>
                    </w:p>
                    <w:p w14:paraId="0ACCEFCE" w14:textId="731879FD" w:rsidR="00FA6190" w:rsidRDefault="00FA6190" w:rsidP="00455864">
                      <w:pPr>
                        <w:jc w:val="center"/>
                        <w:rPr>
                          <w:rFonts w:ascii="Calibri" w:hAnsi="Calibri" w:cs="Calibri"/>
                          <w:b/>
                          <w:color w:val="2C6AB7"/>
                          <w:sz w:val="40"/>
                          <w:szCs w:val="40"/>
                        </w:rPr>
                      </w:pPr>
                    </w:p>
                    <w:p w14:paraId="0D0CDC0B" w14:textId="416252A9" w:rsidR="00FA6190" w:rsidRDefault="00FA6190" w:rsidP="00455864">
                      <w:pPr>
                        <w:jc w:val="center"/>
                        <w:rPr>
                          <w:rFonts w:ascii="Calibri" w:hAnsi="Calibri" w:cs="Calibri"/>
                          <w:b/>
                          <w:color w:val="2C6AB7"/>
                          <w:sz w:val="40"/>
                          <w:szCs w:val="40"/>
                        </w:rPr>
                      </w:pPr>
                    </w:p>
                    <w:p w14:paraId="7409EDDD" w14:textId="3BF73AA3" w:rsidR="00FA6190" w:rsidRDefault="00FA6190" w:rsidP="00455864">
                      <w:pPr>
                        <w:jc w:val="center"/>
                        <w:rPr>
                          <w:rFonts w:ascii="Calibri" w:hAnsi="Calibri" w:cs="Calibri"/>
                          <w:b/>
                          <w:color w:val="2C6AB7"/>
                          <w:sz w:val="40"/>
                          <w:szCs w:val="40"/>
                        </w:rPr>
                      </w:pPr>
                    </w:p>
                    <w:p w14:paraId="169142BA" w14:textId="5DB9A64C" w:rsidR="00FA6190" w:rsidRDefault="00FA6190" w:rsidP="00455864">
                      <w:pPr>
                        <w:jc w:val="center"/>
                        <w:rPr>
                          <w:rFonts w:ascii="Calibri" w:hAnsi="Calibri" w:cs="Calibri"/>
                          <w:b/>
                          <w:color w:val="2C6AB7"/>
                          <w:sz w:val="40"/>
                          <w:szCs w:val="40"/>
                        </w:rPr>
                      </w:pPr>
                    </w:p>
                    <w:p w14:paraId="362D8B73" w14:textId="0C4B8C74" w:rsidR="00FA6190" w:rsidRDefault="00FA6190" w:rsidP="00455864">
                      <w:pPr>
                        <w:jc w:val="center"/>
                        <w:rPr>
                          <w:rFonts w:ascii="Calibri" w:hAnsi="Calibri" w:cs="Calibri"/>
                          <w:b/>
                          <w:color w:val="2C6AB7"/>
                          <w:sz w:val="40"/>
                          <w:szCs w:val="40"/>
                        </w:rPr>
                      </w:pPr>
                    </w:p>
                    <w:p w14:paraId="4957F12B" w14:textId="4DCBCCD9" w:rsidR="00FA6190" w:rsidRDefault="00FA6190" w:rsidP="00455864">
                      <w:pPr>
                        <w:jc w:val="center"/>
                        <w:rPr>
                          <w:rFonts w:ascii="Calibri" w:hAnsi="Calibri" w:cs="Calibri"/>
                          <w:b/>
                          <w:color w:val="2C6AB7"/>
                          <w:sz w:val="40"/>
                          <w:szCs w:val="40"/>
                        </w:rPr>
                      </w:pPr>
                    </w:p>
                    <w:p w14:paraId="1E7E6C96" w14:textId="73188277" w:rsidR="00FA6190" w:rsidRDefault="00FA6190" w:rsidP="00455864">
                      <w:pPr>
                        <w:jc w:val="center"/>
                        <w:rPr>
                          <w:rFonts w:ascii="Calibri" w:hAnsi="Calibri" w:cs="Calibri"/>
                          <w:b/>
                          <w:color w:val="2C6AB7"/>
                          <w:sz w:val="40"/>
                          <w:szCs w:val="40"/>
                        </w:rPr>
                      </w:pPr>
                    </w:p>
                    <w:p w14:paraId="0E52167B" w14:textId="7E351AE9" w:rsidR="00FA6190" w:rsidRDefault="00FA6190" w:rsidP="00455864">
                      <w:pPr>
                        <w:jc w:val="center"/>
                        <w:rPr>
                          <w:rFonts w:ascii="Calibri" w:hAnsi="Calibri" w:cs="Calibri"/>
                          <w:b/>
                          <w:color w:val="2C6AB7"/>
                          <w:sz w:val="40"/>
                          <w:szCs w:val="40"/>
                        </w:rPr>
                      </w:pPr>
                    </w:p>
                    <w:p w14:paraId="56565F9E" w14:textId="4A9F1DB8" w:rsidR="00FA6190" w:rsidRDefault="00FA6190" w:rsidP="00455864">
                      <w:pPr>
                        <w:jc w:val="center"/>
                        <w:rPr>
                          <w:rFonts w:ascii="Calibri" w:hAnsi="Calibri" w:cs="Calibri"/>
                          <w:b/>
                          <w:color w:val="2C6AB7"/>
                          <w:sz w:val="40"/>
                          <w:szCs w:val="40"/>
                        </w:rPr>
                      </w:pPr>
                    </w:p>
                    <w:p w14:paraId="5543F635" w14:textId="2B492B58" w:rsidR="00FA6190" w:rsidRDefault="00FA6190" w:rsidP="00455864">
                      <w:pPr>
                        <w:jc w:val="center"/>
                        <w:rPr>
                          <w:rFonts w:ascii="Calibri" w:hAnsi="Calibri" w:cs="Calibri"/>
                          <w:b/>
                          <w:color w:val="2C6AB7"/>
                          <w:sz w:val="40"/>
                          <w:szCs w:val="40"/>
                        </w:rPr>
                      </w:pPr>
                    </w:p>
                    <w:p w14:paraId="31108B83" w14:textId="62C4F170" w:rsidR="00FA6190" w:rsidRDefault="00FA6190" w:rsidP="00455864">
                      <w:pPr>
                        <w:jc w:val="center"/>
                        <w:rPr>
                          <w:rFonts w:ascii="Calibri" w:hAnsi="Calibri" w:cs="Calibri"/>
                          <w:b/>
                          <w:color w:val="2C6AB7"/>
                          <w:sz w:val="40"/>
                          <w:szCs w:val="40"/>
                        </w:rPr>
                      </w:pPr>
                    </w:p>
                    <w:p w14:paraId="386F2F27" w14:textId="7A64893C" w:rsidR="00FA6190" w:rsidRDefault="00FA6190" w:rsidP="00455864">
                      <w:pPr>
                        <w:jc w:val="center"/>
                        <w:rPr>
                          <w:rFonts w:ascii="Calibri" w:hAnsi="Calibri" w:cs="Calibri"/>
                          <w:b/>
                          <w:color w:val="2C6AB7"/>
                          <w:sz w:val="40"/>
                          <w:szCs w:val="40"/>
                        </w:rPr>
                      </w:pPr>
                    </w:p>
                    <w:p w14:paraId="7DF1BD00" w14:textId="3DECB318" w:rsidR="00883D78" w:rsidRDefault="00883D78" w:rsidP="00455864">
                      <w:pPr>
                        <w:jc w:val="center"/>
                        <w:rPr>
                          <w:rFonts w:ascii="Calibri" w:hAnsi="Calibri" w:cs="Calibri"/>
                          <w:b/>
                          <w:color w:val="2C6AB7"/>
                          <w:sz w:val="40"/>
                          <w:szCs w:val="40"/>
                        </w:rPr>
                      </w:pPr>
                    </w:p>
                    <w:p w14:paraId="3C9F7091" w14:textId="4BAE4424" w:rsidR="00883D78" w:rsidRDefault="00883D78" w:rsidP="00455864">
                      <w:pPr>
                        <w:jc w:val="center"/>
                        <w:rPr>
                          <w:rFonts w:ascii="Calibri" w:hAnsi="Calibri" w:cs="Calibri"/>
                          <w:b/>
                          <w:color w:val="2C6AB7"/>
                          <w:sz w:val="40"/>
                          <w:szCs w:val="40"/>
                        </w:rPr>
                      </w:pPr>
                    </w:p>
                    <w:p w14:paraId="7778EE45" w14:textId="0E6A212B" w:rsidR="00883D78" w:rsidRDefault="00883D78" w:rsidP="00455864">
                      <w:pPr>
                        <w:jc w:val="center"/>
                        <w:rPr>
                          <w:rFonts w:ascii="Calibri" w:hAnsi="Calibri" w:cs="Calibri"/>
                          <w:b/>
                          <w:color w:val="2C6AB7"/>
                          <w:sz w:val="40"/>
                          <w:szCs w:val="40"/>
                        </w:rPr>
                      </w:pPr>
                    </w:p>
                    <w:p w14:paraId="188725B2" w14:textId="13BDE48D" w:rsidR="00883D78" w:rsidRDefault="00883D78" w:rsidP="00455864">
                      <w:pPr>
                        <w:jc w:val="center"/>
                        <w:rPr>
                          <w:rFonts w:ascii="Calibri" w:hAnsi="Calibri" w:cs="Calibri"/>
                          <w:b/>
                          <w:color w:val="2C6AB7"/>
                          <w:sz w:val="40"/>
                          <w:szCs w:val="40"/>
                        </w:rPr>
                      </w:pPr>
                    </w:p>
                    <w:p w14:paraId="76F5A240" w14:textId="485E77D2" w:rsidR="00883D78" w:rsidRDefault="00883D78" w:rsidP="00455864">
                      <w:pPr>
                        <w:jc w:val="center"/>
                        <w:rPr>
                          <w:rFonts w:ascii="Calibri" w:hAnsi="Calibri" w:cs="Calibri"/>
                          <w:b/>
                          <w:color w:val="2C6AB7"/>
                          <w:sz w:val="40"/>
                          <w:szCs w:val="40"/>
                        </w:rPr>
                      </w:pPr>
                    </w:p>
                    <w:p w14:paraId="6B2795D1" w14:textId="77777777" w:rsidR="00883D78" w:rsidRDefault="00883D78" w:rsidP="00455864">
                      <w:pPr>
                        <w:jc w:val="center"/>
                        <w:rPr>
                          <w:rFonts w:ascii="Calibri" w:hAnsi="Calibri" w:cs="Calibri"/>
                          <w:b/>
                          <w:color w:val="2C6AB7"/>
                          <w:sz w:val="40"/>
                          <w:szCs w:val="40"/>
                        </w:rPr>
                      </w:pPr>
                    </w:p>
                  </w:txbxContent>
                </v:textbox>
                <w10:wrap type="tight"/>
              </v:shape>
            </w:pict>
          </mc:Fallback>
        </mc:AlternateContent>
      </w:r>
    </w:p>
    <w:p w14:paraId="09D0D76C" w14:textId="08C13A03" w:rsidR="00883D78" w:rsidRDefault="00447247">
      <w:r>
        <w:rPr>
          <w:noProof/>
          <w:lang w:val="en-GB" w:eastAsia="en-GB"/>
        </w:rPr>
        <mc:AlternateContent>
          <mc:Choice Requires="wps">
            <w:drawing>
              <wp:anchor distT="0" distB="0" distL="114300" distR="114300" simplePos="0" relativeHeight="251658250" behindDoc="1" locked="0" layoutInCell="1" allowOverlap="1" wp14:anchorId="318CDC7D" wp14:editId="77DB4CB8">
                <wp:simplePos x="0" y="0"/>
                <wp:positionH relativeFrom="margin">
                  <wp:posOffset>3302849</wp:posOffset>
                </wp:positionH>
                <wp:positionV relativeFrom="margin">
                  <wp:align>center</wp:align>
                </wp:positionV>
                <wp:extent cx="1837055" cy="207010"/>
                <wp:effectExtent l="0" t="0" r="10795" b="2540"/>
                <wp:wrapTight wrapText="bothSides">
                  <wp:wrapPolygon edited="0">
                    <wp:start x="0" y="0"/>
                    <wp:lineTo x="0" y="19877"/>
                    <wp:lineTo x="21503" y="19877"/>
                    <wp:lineTo x="21503" y="0"/>
                    <wp:lineTo x="0" y="0"/>
                  </wp:wrapPolygon>
                </wp:wrapTight>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D677A" w14:textId="77777777" w:rsidR="00455864" w:rsidRPr="00783262" w:rsidRDefault="00455864" w:rsidP="00FA6190">
                            <w:pPr>
                              <w:spacing w:after="0" w:line="264" w:lineRule="exact"/>
                              <w:ind w:left="20" w:right="-56"/>
                              <w:jc w:val="center"/>
                              <w:rPr>
                                <w:rFonts w:ascii="Arial" w:eastAsia="Calibri" w:hAnsi="Arial" w:cs="Arial"/>
                                <w:color w:val="002060"/>
                                <w:sz w:val="28"/>
                                <w:szCs w:val="28"/>
                              </w:rPr>
                            </w:pPr>
                            <w:r w:rsidRPr="00783262">
                              <w:rPr>
                                <w:rFonts w:ascii="Arial" w:eastAsia="Calibri" w:hAnsi="Arial" w:cs="Arial"/>
                                <w:b/>
                                <w:bCs/>
                                <w:color w:val="002060"/>
                                <w:spacing w:val="1"/>
                                <w:position w:val="1"/>
                                <w:sz w:val="28"/>
                                <w:szCs w:val="28"/>
                              </w:rPr>
                              <w:t>Contact details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CDC7D" id="Text Box 19" o:spid="_x0000_s1037" type="#_x0000_t202" style="position:absolute;margin-left:260.05pt;margin-top:0;width:144.65pt;height:16.3pt;z-index:-25165823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" filled="f" stroked="f">
                <v:textbox inset="0,0,0,0">
                  <w:txbxContent>
                    <w:p w14:paraId="625D677A" w14:textId="77777777" w:rsidR="00455864" w:rsidRPr="00783262" w:rsidRDefault="00455864" w:rsidP="00FA6190">
                      <w:pPr>
                        <w:spacing w:after="0" w:line="264" w:lineRule="exact"/>
                        <w:ind w:left="20" w:right="-56"/>
                        <w:jc w:val="center"/>
                        <w:rPr>
                          <w:rFonts w:ascii="Arial" w:eastAsia="Calibri" w:hAnsi="Arial" w:cs="Arial"/>
                          <w:color w:val="002060"/>
                          <w:sz w:val="28"/>
                          <w:szCs w:val="28"/>
                        </w:rPr>
                      </w:pPr>
                      <w:r w:rsidRPr="00783262">
                        <w:rPr>
                          <w:rFonts w:ascii="Arial" w:eastAsia="Calibri" w:hAnsi="Arial" w:cs="Arial"/>
                          <w:b/>
                          <w:bCs/>
                          <w:color w:val="002060"/>
                          <w:spacing w:val="1"/>
                          <w:position w:val="1"/>
                          <w:sz w:val="28"/>
                          <w:szCs w:val="28"/>
                        </w:rPr>
                        <w:t>Contact details</w:t>
                      </w:r>
                    </w:p>
                  </w:txbxContent>
                </v:textbox>
                <w10:wrap type="tight" anchorx="margin" anchory="margin"/>
              </v:shape>
            </w:pict>
          </mc:Fallback>
        </mc:AlternateContent>
      </w:r>
    </w:p>
    <w:p w14:paraId="092594F8" w14:textId="6335068D" w:rsidR="00883D78" w:rsidRDefault="00447247">
      <w:r>
        <w:rPr>
          <w:noProof/>
          <w:lang w:val="en-GB" w:eastAsia="en-GB"/>
        </w:rPr>
        <mc:AlternateContent>
          <mc:Choice Requires="wps">
            <w:drawing>
              <wp:anchor distT="0" distB="0" distL="114300" distR="114300" simplePos="0" relativeHeight="251658251" behindDoc="1" locked="0" layoutInCell="1" allowOverlap="1" wp14:anchorId="3B50CD9C" wp14:editId="3D52BE12">
                <wp:simplePos x="0" y="0"/>
                <wp:positionH relativeFrom="margin">
                  <wp:posOffset>3276600</wp:posOffset>
                </wp:positionH>
                <wp:positionV relativeFrom="page">
                  <wp:posOffset>4019566</wp:posOffset>
                </wp:positionV>
                <wp:extent cx="2449830" cy="2057400"/>
                <wp:effectExtent l="0" t="0" r="7620" b="0"/>
                <wp:wrapTight wrapText="bothSides">
                  <wp:wrapPolygon edited="0">
                    <wp:start x="0" y="0"/>
                    <wp:lineTo x="0" y="21400"/>
                    <wp:lineTo x="21499" y="21400"/>
                    <wp:lineTo x="21499" y="0"/>
                    <wp:lineTo x="0" y="0"/>
                  </wp:wrapPolygon>
                </wp:wrapTight>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205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8D760" w14:textId="77777777" w:rsidR="00B149A2" w:rsidRPr="00B149A2" w:rsidRDefault="00455864" w:rsidP="00B149A2">
                            <w:pPr>
                              <w:spacing w:before="45" w:after="0" w:line="275" w:lineRule="auto"/>
                              <w:ind w:left="20" w:right="826"/>
                              <w:jc w:val="center"/>
                              <w:rPr>
                                <w:ins w:id="153" w:author="Anjum, Aisha" w:date="2026-01-08T15:34:00Z"/>
                                <w:rFonts w:ascii="Arial" w:hAnsi="Arial" w:cs="Arial"/>
                                <w:bCs/>
                                <w:rPrChange w:id="154" w:author="Anjum, Aisha" w:date="2026-01-08T15:34:00Z" w16du:dateUtc="2026-01-08T15:34:00Z">
                                  <w:rPr>
                                    <w:ins w:id="155" w:author="Anjum, Aisha" w:date="2026-01-08T15:34:00Z"/>
                                    <w:rFonts w:ascii="Arial" w:hAnsi="Arial" w:cs="Arial"/>
                                    <w:b/>
                                  </w:rPr>
                                </w:rPrChange>
                              </w:rPr>
                            </w:pPr>
                            <w:r w:rsidRPr="00783262">
                              <w:rPr>
                                <w:rFonts w:ascii="Arial" w:hAnsi="Arial" w:cs="Arial"/>
                                <w:b/>
                              </w:rPr>
                              <w:t>Clinical Trial Manager:</w:t>
                            </w:r>
                            <w:ins w:id="156" w:author="Anjum, Aisha" w:date="2026-01-08T15:34:00Z" w16du:dateUtc="2026-01-08T15:34:00Z">
                              <w:r w:rsidR="00B149A2">
                                <w:rPr>
                                  <w:rFonts w:ascii="Arial" w:hAnsi="Arial" w:cs="Arial"/>
                                  <w:b/>
                                </w:rPr>
                                <w:br/>
                              </w:r>
                            </w:ins>
                            <w:ins w:id="157" w:author="Anjum, Aisha" w:date="2026-01-08T15:34:00Z">
                              <w:r w:rsidR="00B149A2" w:rsidRPr="00B149A2">
                                <w:rPr>
                                  <w:rFonts w:ascii="Arial" w:hAnsi="Arial" w:cs="Arial"/>
                                  <w:bCs/>
                                  <w:rPrChange w:id="158" w:author="Anjum, Aisha" w:date="2026-01-08T15:34:00Z" w16du:dateUtc="2026-01-08T15:34:00Z">
                                    <w:rPr>
                                      <w:rFonts w:ascii="Arial" w:hAnsi="Arial" w:cs="Arial"/>
                                      <w:b/>
                                    </w:rPr>
                                  </w:rPrChange>
                                </w:rPr>
                                <w:t>Aisha Anjum</w:t>
                              </w:r>
                            </w:ins>
                          </w:p>
                          <w:p w14:paraId="290B71F1" w14:textId="77777777" w:rsidR="00B149A2" w:rsidRPr="00B149A2" w:rsidRDefault="00B149A2" w:rsidP="00B149A2">
                            <w:pPr>
                              <w:spacing w:before="45" w:after="0" w:line="275" w:lineRule="auto"/>
                              <w:ind w:left="20" w:right="826"/>
                              <w:jc w:val="center"/>
                              <w:rPr>
                                <w:ins w:id="159" w:author="Anjum, Aisha" w:date="2026-01-08T15:34:00Z"/>
                                <w:rFonts w:ascii="Arial" w:hAnsi="Arial" w:cs="Arial"/>
                                <w:bCs/>
                                <w:lang w:val="en-GB"/>
                                <w:rPrChange w:id="160" w:author="Anjum, Aisha" w:date="2026-01-08T15:34:00Z" w16du:dateUtc="2026-01-08T15:34:00Z">
                                  <w:rPr>
                                    <w:ins w:id="161" w:author="Anjum, Aisha" w:date="2026-01-08T15:34:00Z"/>
                                    <w:rFonts w:ascii="Arial" w:hAnsi="Arial" w:cs="Arial"/>
                                    <w:b/>
                                    <w:lang w:val="en-GB"/>
                                  </w:rPr>
                                </w:rPrChange>
                              </w:rPr>
                            </w:pPr>
                            <w:ins w:id="162" w:author="Anjum, Aisha" w:date="2026-01-08T15:34:00Z">
                              <w:r w:rsidRPr="00B149A2">
                                <w:rPr>
                                  <w:rFonts w:ascii="Arial" w:hAnsi="Arial" w:cs="Arial"/>
                                  <w:bCs/>
                                  <w:rPrChange w:id="163" w:author="Anjum, Aisha" w:date="2026-01-08T15:34:00Z" w16du:dateUtc="2026-01-08T15:34:00Z">
                                    <w:rPr>
                                      <w:rFonts w:ascii="Arial" w:hAnsi="Arial" w:cs="Arial"/>
                                      <w:b/>
                                    </w:rPr>
                                  </w:rPrChange>
                                </w:rPr>
                                <w:t xml:space="preserve">+44 (0) </w:t>
                              </w:r>
                              <w:r w:rsidRPr="00B149A2">
                                <w:rPr>
                                  <w:rFonts w:ascii="Arial" w:hAnsi="Arial" w:cs="Arial"/>
                                  <w:bCs/>
                                  <w:lang w:val="en-GB"/>
                                  <w:rPrChange w:id="164" w:author="Anjum, Aisha" w:date="2026-01-08T15:34:00Z" w16du:dateUtc="2026-01-08T15:34:00Z">
                                    <w:rPr>
                                      <w:rFonts w:ascii="Arial" w:hAnsi="Arial" w:cs="Arial"/>
                                      <w:b/>
                                      <w:lang w:val="en-GB"/>
                                    </w:rPr>
                                  </w:rPrChange>
                                </w:rPr>
                                <w:t>7956 800722</w:t>
                              </w:r>
                            </w:ins>
                          </w:p>
                          <w:p w14:paraId="329376AA" w14:textId="71EE0CB9" w:rsidR="00455864" w:rsidRPr="00783262" w:rsidDel="00B149A2" w:rsidRDefault="00455864" w:rsidP="00FA6190">
                            <w:pPr>
                              <w:spacing w:before="45" w:after="0" w:line="275" w:lineRule="auto"/>
                              <w:ind w:left="20" w:right="826"/>
                              <w:jc w:val="center"/>
                              <w:rPr>
                                <w:del w:id="165" w:author="Anjum, Aisha" w:date="2026-01-08T15:34:00Z" w16du:dateUtc="2026-01-08T15:34:00Z"/>
                                <w:rFonts w:ascii="Arial" w:hAnsi="Arial" w:cs="Arial"/>
                                <w:b/>
                              </w:rPr>
                            </w:pPr>
                          </w:p>
                          <w:p w14:paraId="5E3C1413" w14:textId="2A8C6034" w:rsidR="00455864" w:rsidRPr="00783262" w:rsidDel="00447247" w:rsidRDefault="00FA6190" w:rsidP="00FA6190">
                            <w:pPr>
                              <w:spacing w:before="45" w:after="0" w:line="275" w:lineRule="auto"/>
                              <w:ind w:left="20" w:right="826"/>
                              <w:jc w:val="center"/>
                              <w:rPr>
                                <w:del w:id="166" w:author="Anjum, Aisha" w:date="2026-01-08T15:34:00Z" w16du:dateUtc="2026-01-08T15:34:00Z"/>
                                <w:rFonts w:ascii="Arial" w:hAnsi="Arial" w:cs="Arial"/>
                              </w:rPr>
                            </w:pPr>
                            <w:del w:id="167" w:author="Anjum, Aisha" w:date="2026-01-08T15:34:00Z" w16du:dateUtc="2026-01-08T15:34:00Z">
                              <w:r w:rsidRPr="00783262" w:rsidDel="00447247">
                                <w:rPr>
                                  <w:rFonts w:ascii="Arial" w:hAnsi="Arial" w:cs="Arial"/>
                                </w:rPr>
                                <w:delText>Janis Best-Lane</w:delText>
                              </w:r>
                            </w:del>
                          </w:p>
                          <w:p w14:paraId="41681D10" w14:textId="55DBE577" w:rsidR="00A70071" w:rsidRPr="00783262" w:rsidDel="00447247" w:rsidRDefault="00A70071" w:rsidP="00FA6190">
                            <w:pPr>
                              <w:spacing w:before="45" w:after="0" w:line="275" w:lineRule="auto"/>
                              <w:ind w:left="20" w:right="826"/>
                              <w:jc w:val="center"/>
                              <w:rPr>
                                <w:del w:id="168" w:author="Anjum, Aisha" w:date="2026-01-08T15:34:00Z" w16du:dateUtc="2026-01-08T15:34:00Z"/>
                                <w:rFonts w:ascii="Arial" w:hAnsi="Arial" w:cs="Arial"/>
                              </w:rPr>
                            </w:pPr>
                            <w:del w:id="169" w:author="Anjum, Aisha" w:date="2026-01-08T15:34:00Z" w16du:dateUtc="2026-01-08T15:34:00Z">
                              <w:r w:rsidRPr="00A70071" w:rsidDel="00447247">
                                <w:rPr>
                                  <w:rFonts w:ascii="Arial" w:hAnsi="Arial" w:cs="Arial"/>
                                </w:rPr>
                                <w:delText>020 7594</w:delText>
                              </w:r>
                              <w:r w:rsidR="004433F3" w:rsidDel="00447247">
                                <w:rPr>
                                  <w:rFonts w:ascii="Arial" w:hAnsi="Arial" w:cs="Arial"/>
                                </w:rPr>
                                <w:delText xml:space="preserve"> 9725</w:delText>
                              </w:r>
                            </w:del>
                          </w:p>
                          <w:p w14:paraId="1022C9F8" w14:textId="21D26E19" w:rsidR="00A70071" w:rsidRPr="00783262" w:rsidDel="00447247" w:rsidRDefault="00847E18" w:rsidP="00FA6190">
                            <w:pPr>
                              <w:spacing w:before="45" w:after="0" w:line="275" w:lineRule="auto"/>
                              <w:ind w:left="20" w:right="826"/>
                              <w:jc w:val="center"/>
                              <w:rPr>
                                <w:del w:id="170" w:author="Anjum, Aisha" w:date="2026-01-08T15:34:00Z" w16du:dateUtc="2026-01-08T15:34:00Z"/>
                                <w:rFonts w:ascii="Arial" w:hAnsi="Arial" w:cs="Arial"/>
                                <w:color w:val="262626"/>
                              </w:rPr>
                            </w:pPr>
                            <w:del w:id="171" w:author="Anjum, Aisha" w:date="2026-01-08T15:34:00Z" w16du:dateUtc="2026-01-08T15:34:00Z">
                              <w:r w:rsidRPr="00CB3177" w:rsidDel="00447247">
                                <w:rPr>
                                  <w:rFonts w:ascii="Arial" w:hAnsi="Arial" w:cs="Arial"/>
                                </w:rPr>
                                <w:delText>+44 (0) 7714 051 680</w:delText>
                              </w:r>
                            </w:del>
                          </w:p>
                          <w:p w14:paraId="2DC14BB3" w14:textId="60081E7E" w:rsidR="00455864" w:rsidRPr="00783262" w:rsidDel="00447247" w:rsidRDefault="00455864" w:rsidP="00FA6190">
                            <w:pPr>
                              <w:spacing w:before="45" w:after="0" w:line="275" w:lineRule="auto"/>
                              <w:ind w:left="20" w:right="826"/>
                              <w:jc w:val="center"/>
                              <w:rPr>
                                <w:del w:id="172" w:author="Anjum, Aisha" w:date="2026-01-08T15:34:00Z" w16du:dateUtc="2026-01-08T15:34:00Z"/>
                                <w:rFonts w:ascii="Arial" w:hAnsi="Arial" w:cs="Arial"/>
                                <w:b/>
                              </w:rPr>
                            </w:pPr>
                            <w:del w:id="173" w:author="Anjum, Aisha" w:date="2026-01-08T15:34:00Z" w16du:dateUtc="2026-01-08T15:34:00Z">
                              <w:r w:rsidRPr="00783262" w:rsidDel="00447247">
                                <w:rPr>
                                  <w:rFonts w:ascii="Arial" w:hAnsi="Arial" w:cs="Arial"/>
                                  <w:b/>
                                </w:rPr>
                                <w:delText>Project Manager:</w:delText>
                              </w:r>
                            </w:del>
                          </w:p>
                          <w:p w14:paraId="6B81E439" w14:textId="76B59EDF" w:rsidR="00455864" w:rsidRPr="00783262" w:rsidDel="00447247" w:rsidRDefault="00455864" w:rsidP="00FA6190">
                            <w:pPr>
                              <w:spacing w:before="45" w:after="0" w:line="275" w:lineRule="auto"/>
                              <w:ind w:left="20" w:right="826"/>
                              <w:jc w:val="center"/>
                              <w:rPr>
                                <w:del w:id="174" w:author="Anjum, Aisha" w:date="2026-01-08T15:34:00Z" w16du:dateUtc="2026-01-08T15:34:00Z"/>
                                <w:rFonts w:ascii="Arial" w:hAnsi="Arial" w:cs="Arial"/>
                              </w:rPr>
                            </w:pPr>
                            <w:del w:id="175" w:author="Anjum, Aisha" w:date="2026-01-08T15:34:00Z" w16du:dateUtc="2026-01-08T15:34:00Z">
                              <w:r w:rsidRPr="00783262" w:rsidDel="00447247">
                                <w:rPr>
                                  <w:rFonts w:ascii="Arial" w:hAnsi="Arial" w:cs="Arial"/>
                                </w:rPr>
                                <w:delText>Paul Mouncey</w:delText>
                              </w:r>
                            </w:del>
                          </w:p>
                          <w:p w14:paraId="53355E50" w14:textId="07DCE1B8" w:rsidR="004A69DE" w:rsidRPr="00783262" w:rsidDel="00447247" w:rsidRDefault="004A69DE" w:rsidP="00FA6190">
                            <w:pPr>
                              <w:spacing w:before="45" w:after="0" w:line="275" w:lineRule="auto"/>
                              <w:ind w:left="20" w:right="826"/>
                              <w:jc w:val="center"/>
                              <w:rPr>
                                <w:del w:id="176" w:author="Anjum, Aisha" w:date="2026-01-08T15:34:00Z" w16du:dateUtc="2026-01-08T15:34:00Z"/>
                                <w:rFonts w:ascii="Arial" w:hAnsi="Arial" w:cs="Arial"/>
                              </w:rPr>
                            </w:pPr>
                            <w:del w:id="177" w:author="Anjum, Aisha" w:date="2026-01-08T15:34:00Z" w16du:dateUtc="2026-01-08T15:34:00Z">
                              <w:r w:rsidRPr="004A69DE" w:rsidDel="00447247">
                                <w:rPr>
                                  <w:rFonts w:ascii="Arial" w:hAnsi="Arial" w:cs="Arial"/>
                                </w:rPr>
                                <w:delText>020 7831 6878</w:delText>
                              </w:r>
                            </w:del>
                          </w:p>
                          <w:p w14:paraId="0A8D7356" w14:textId="77777777" w:rsidR="00455864" w:rsidRPr="00783262" w:rsidRDefault="00455864" w:rsidP="00FA6190">
                            <w:pPr>
                              <w:spacing w:before="45" w:after="0" w:line="275" w:lineRule="auto"/>
                              <w:ind w:left="20" w:right="826"/>
                              <w:jc w:val="center"/>
                              <w:rPr>
                                <w:rFonts w:ascii="Arial" w:eastAsia="Calibri" w:hAnsi="Arial" w:cs="Arial"/>
                              </w:rPr>
                            </w:pPr>
                            <w:hyperlink r:id="rId12" w:history="1">
                              <w:r w:rsidRPr="00783262">
                                <w:rPr>
                                  <w:rStyle w:val="Hyperlink"/>
                                  <w:rFonts w:ascii="Arial" w:eastAsia="Calibri" w:hAnsi="Arial" w:cs="Arial"/>
                                </w:rPr>
                                <w:t>ukremap-cap@ICNARC.org</w:t>
                              </w:r>
                            </w:hyperlink>
                          </w:p>
                          <w:p w14:paraId="6F8E5254" w14:textId="77777777" w:rsidR="00455864" w:rsidRPr="005B5764" w:rsidRDefault="00455864" w:rsidP="00455864">
                            <w:pPr>
                              <w:spacing w:before="45" w:after="0" w:line="275" w:lineRule="auto"/>
                              <w:ind w:left="20" w:right="826"/>
                              <w:rPr>
                                <w:rFonts w:ascii="Calibri" w:eastAsia="Calibri" w:hAnsi="Calibri" w:cs="Calibri"/>
                                <w:sz w:val="24"/>
                                <w:szCs w:val="24"/>
                              </w:rPr>
                            </w:pPr>
                          </w:p>
                          <w:p w14:paraId="41F9412C" w14:textId="77777777" w:rsidR="00455864" w:rsidRDefault="00455864" w:rsidP="00455864">
                            <w:pPr>
                              <w:spacing w:before="45" w:after="0" w:line="275" w:lineRule="auto"/>
                              <w:ind w:left="20" w:right="826"/>
                              <w:rPr>
                                <w:rFonts w:ascii="Calibri" w:eastAsia="Calibri" w:hAnsi="Calibri" w:cs="Calibri"/>
                                <w:sz w:val="24"/>
                                <w:szCs w:val="24"/>
                              </w:rPr>
                            </w:pPr>
                            <w:r w:rsidRPr="00483CEA">
                              <w:rPr>
                                <w:rFonts w:ascii="Calibri" w:eastAsia="Calibri" w:hAnsi="Calibri" w:cs="Calibri"/>
                                <w:color w:val="4D4436"/>
                                <w:sz w:val="24"/>
                                <w:szCs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0CD9C" id="Text Box 17" o:spid="_x0000_s1038" type="#_x0000_t202" style="position:absolute;margin-left:258pt;margin-top:316.5pt;width:192.9pt;height:162pt;z-index:-251658229;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" filled="f" stroked="f">
                <v:textbox inset="0,0,0,0">
                  <w:txbxContent>
                    <w:p w14:paraId="5918D760" w14:textId="77777777" w:rsidR="00B149A2" w:rsidRPr="00B149A2" w:rsidRDefault="00455864" w:rsidP="00B149A2">
                      <w:pPr>
                        <w:spacing w:before="45" w:after="0" w:line="275" w:lineRule="auto"/>
                        <w:ind w:left="20" w:right="826"/>
                        <w:jc w:val="center"/>
                        <w:rPr>
                          <w:ins w:id="178" w:author="Anjum, Aisha" w:date="2026-01-08T15:34:00Z"/>
                          <w:rFonts w:ascii="Arial" w:hAnsi="Arial" w:cs="Arial"/>
                          <w:bCs/>
                          <w:rPrChange w:id="179" w:author="Anjum, Aisha" w:date="2026-01-08T15:34:00Z" w16du:dateUtc="2026-01-08T15:34:00Z">
                            <w:rPr>
                              <w:ins w:id="180" w:author="Anjum, Aisha" w:date="2026-01-08T15:34:00Z"/>
                              <w:rFonts w:ascii="Arial" w:hAnsi="Arial" w:cs="Arial"/>
                              <w:b/>
                            </w:rPr>
                          </w:rPrChange>
                        </w:rPr>
                      </w:pPr>
                      <w:r w:rsidRPr="00783262">
                        <w:rPr>
                          <w:rFonts w:ascii="Arial" w:hAnsi="Arial" w:cs="Arial"/>
                          <w:b/>
                        </w:rPr>
                        <w:t>Clinical Trial Manager:</w:t>
                      </w:r>
                      <w:ins w:id="181" w:author="Anjum, Aisha" w:date="2026-01-08T15:34:00Z" w16du:dateUtc="2026-01-08T15:34:00Z">
                        <w:r w:rsidR="00B149A2">
                          <w:rPr>
                            <w:rFonts w:ascii="Arial" w:hAnsi="Arial" w:cs="Arial"/>
                            <w:b/>
                          </w:rPr>
                          <w:br/>
                        </w:r>
                      </w:ins>
                      <w:ins w:id="182" w:author="Anjum, Aisha" w:date="2026-01-08T15:34:00Z">
                        <w:r w:rsidR="00B149A2" w:rsidRPr="00B149A2">
                          <w:rPr>
                            <w:rFonts w:ascii="Arial" w:hAnsi="Arial" w:cs="Arial"/>
                            <w:bCs/>
                            <w:rPrChange w:id="183" w:author="Anjum, Aisha" w:date="2026-01-08T15:34:00Z" w16du:dateUtc="2026-01-08T15:34:00Z">
                              <w:rPr>
                                <w:rFonts w:ascii="Arial" w:hAnsi="Arial" w:cs="Arial"/>
                                <w:b/>
                              </w:rPr>
                            </w:rPrChange>
                          </w:rPr>
                          <w:t>Aisha Anjum</w:t>
                        </w:r>
                      </w:ins>
                    </w:p>
                    <w:p w14:paraId="290B71F1" w14:textId="77777777" w:rsidR="00B149A2" w:rsidRPr="00B149A2" w:rsidRDefault="00B149A2" w:rsidP="00B149A2">
                      <w:pPr>
                        <w:spacing w:before="45" w:after="0" w:line="275" w:lineRule="auto"/>
                        <w:ind w:left="20" w:right="826"/>
                        <w:jc w:val="center"/>
                        <w:rPr>
                          <w:ins w:id="184" w:author="Anjum, Aisha" w:date="2026-01-08T15:34:00Z"/>
                          <w:rFonts w:ascii="Arial" w:hAnsi="Arial" w:cs="Arial"/>
                          <w:bCs/>
                          <w:lang w:val="en-GB"/>
                          <w:rPrChange w:id="185" w:author="Anjum, Aisha" w:date="2026-01-08T15:34:00Z" w16du:dateUtc="2026-01-08T15:34:00Z">
                            <w:rPr>
                              <w:ins w:id="186" w:author="Anjum, Aisha" w:date="2026-01-08T15:34:00Z"/>
                              <w:rFonts w:ascii="Arial" w:hAnsi="Arial" w:cs="Arial"/>
                              <w:b/>
                              <w:lang w:val="en-GB"/>
                            </w:rPr>
                          </w:rPrChange>
                        </w:rPr>
                      </w:pPr>
                      <w:ins w:id="187" w:author="Anjum, Aisha" w:date="2026-01-08T15:34:00Z">
                        <w:r w:rsidRPr="00B149A2">
                          <w:rPr>
                            <w:rFonts w:ascii="Arial" w:hAnsi="Arial" w:cs="Arial"/>
                            <w:bCs/>
                            <w:rPrChange w:id="188" w:author="Anjum, Aisha" w:date="2026-01-08T15:34:00Z" w16du:dateUtc="2026-01-08T15:34:00Z">
                              <w:rPr>
                                <w:rFonts w:ascii="Arial" w:hAnsi="Arial" w:cs="Arial"/>
                                <w:b/>
                              </w:rPr>
                            </w:rPrChange>
                          </w:rPr>
                          <w:t xml:space="preserve">+44 (0) </w:t>
                        </w:r>
                        <w:r w:rsidRPr="00B149A2">
                          <w:rPr>
                            <w:rFonts w:ascii="Arial" w:hAnsi="Arial" w:cs="Arial"/>
                            <w:bCs/>
                            <w:lang w:val="en-GB"/>
                            <w:rPrChange w:id="189" w:author="Anjum, Aisha" w:date="2026-01-08T15:34:00Z" w16du:dateUtc="2026-01-08T15:34:00Z">
                              <w:rPr>
                                <w:rFonts w:ascii="Arial" w:hAnsi="Arial" w:cs="Arial"/>
                                <w:b/>
                                <w:lang w:val="en-GB"/>
                              </w:rPr>
                            </w:rPrChange>
                          </w:rPr>
                          <w:t>7956 800722</w:t>
                        </w:r>
                      </w:ins>
                    </w:p>
                    <w:p w14:paraId="329376AA" w14:textId="71EE0CB9" w:rsidR="00455864" w:rsidRPr="00783262" w:rsidDel="00B149A2" w:rsidRDefault="00455864" w:rsidP="00FA6190">
                      <w:pPr>
                        <w:spacing w:before="45" w:after="0" w:line="275" w:lineRule="auto"/>
                        <w:ind w:left="20" w:right="826"/>
                        <w:jc w:val="center"/>
                        <w:rPr>
                          <w:del w:id="190" w:author="Anjum, Aisha" w:date="2026-01-08T15:34:00Z" w16du:dateUtc="2026-01-08T15:34:00Z"/>
                          <w:rFonts w:ascii="Arial" w:hAnsi="Arial" w:cs="Arial"/>
                          <w:b/>
                        </w:rPr>
                      </w:pPr>
                    </w:p>
                    <w:p w14:paraId="5E3C1413" w14:textId="2A8C6034" w:rsidR="00455864" w:rsidRPr="00783262" w:rsidDel="00447247" w:rsidRDefault="00FA6190" w:rsidP="00FA6190">
                      <w:pPr>
                        <w:spacing w:before="45" w:after="0" w:line="275" w:lineRule="auto"/>
                        <w:ind w:left="20" w:right="826"/>
                        <w:jc w:val="center"/>
                        <w:rPr>
                          <w:del w:id="191" w:author="Anjum, Aisha" w:date="2026-01-08T15:34:00Z" w16du:dateUtc="2026-01-08T15:34:00Z"/>
                          <w:rFonts w:ascii="Arial" w:hAnsi="Arial" w:cs="Arial"/>
                        </w:rPr>
                      </w:pPr>
                      <w:del w:id="192" w:author="Anjum, Aisha" w:date="2026-01-08T15:34:00Z" w16du:dateUtc="2026-01-08T15:34:00Z">
                        <w:r w:rsidRPr="00783262" w:rsidDel="00447247">
                          <w:rPr>
                            <w:rFonts w:ascii="Arial" w:hAnsi="Arial" w:cs="Arial"/>
                          </w:rPr>
                          <w:delText>Janis Best-Lane</w:delText>
                        </w:r>
                      </w:del>
                    </w:p>
                    <w:p w14:paraId="41681D10" w14:textId="55DBE577" w:rsidR="00A70071" w:rsidRPr="00783262" w:rsidDel="00447247" w:rsidRDefault="00A70071" w:rsidP="00FA6190">
                      <w:pPr>
                        <w:spacing w:before="45" w:after="0" w:line="275" w:lineRule="auto"/>
                        <w:ind w:left="20" w:right="826"/>
                        <w:jc w:val="center"/>
                        <w:rPr>
                          <w:del w:id="193" w:author="Anjum, Aisha" w:date="2026-01-08T15:34:00Z" w16du:dateUtc="2026-01-08T15:34:00Z"/>
                          <w:rFonts w:ascii="Arial" w:hAnsi="Arial" w:cs="Arial"/>
                        </w:rPr>
                      </w:pPr>
                      <w:del w:id="194" w:author="Anjum, Aisha" w:date="2026-01-08T15:34:00Z" w16du:dateUtc="2026-01-08T15:34:00Z">
                        <w:r w:rsidRPr="00A70071" w:rsidDel="00447247">
                          <w:rPr>
                            <w:rFonts w:ascii="Arial" w:hAnsi="Arial" w:cs="Arial"/>
                          </w:rPr>
                          <w:delText>020 7594</w:delText>
                        </w:r>
                        <w:r w:rsidR="004433F3" w:rsidDel="00447247">
                          <w:rPr>
                            <w:rFonts w:ascii="Arial" w:hAnsi="Arial" w:cs="Arial"/>
                          </w:rPr>
                          <w:delText xml:space="preserve"> 9725</w:delText>
                        </w:r>
                      </w:del>
                    </w:p>
                    <w:p w14:paraId="1022C9F8" w14:textId="21D26E19" w:rsidR="00A70071" w:rsidRPr="00783262" w:rsidDel="00447247" w:rsidRDefault="00847E18" w:rsidP="00FA6190">
                      <w:pPr>
                        <w:spacing w:before="45" w:after="0" w:line="275" w:lineRule="auto"/>
                        <w:ind w:left="20" w:right="826"/>
                        <w:jc w:val="center"/>
                        <w:rPr>
                          <w:del w:id="195" w:author="Anjum, Aisha" w:date="2026-01-08T15:34:00Z" w16du:dateUtc="2026-01-08T15:34:00Z"/>
                          <w:rFonts w:ascii="Arial" w:hAnsi="Arial" w:cs="Arial"/>
                          <w:color w:val="262626"/>
                        </w:rPr>
                      </w:pPr>
                      <w:del w:id="196" w:author="Anjum, Aisha" w:date="2026-01-08T15:34:00Z" w16du:dateUtc="2026-01-08T15:34:00Z">
                        <w:r w:rsidRPr="00CB3177" w:rsidDel="00447247">
                          <w:rPr>
                            <w:rFonts w:ascii="Arial" w:hAnsi="Arial" w:cs="Arial"/>
                          </w:rPr>
                          <w:delText>+44 (0) 7714 051 680</w:delText>
                        </w:r>
                      </w:del>
                    </w:p>
                    <w:p w14:paraId="2DC14BB3" w14:textId="60081E7E" w:rsidR="00455864" w:rsidRPr="00783262" w:rsidDel="00447247" w:rsidRDefault="00455864" w:rsidP="00FA6190">
                      <w:pPr>
                        <w:spacing w:before="45" w:after="0" w:line="275" w:lineRule="auto"/>
                        <w:ind w:left="20" w:right="826"/>
                        <w:jc w:val="center"/>
                        <w:rPr>
                          <w:del w:id="197" w:author="Anjum, Aisha" w:date="2026-01-08T15:34:00Z" w16du:dateUtc="2026-01-08T15:34:00Z"/>
                          <w:rFonts w:ascii="Arial" w:hAnsi="Arial" w:cs="Arial"/>
                          <w:b/>
                        </w:rPr>
                      </w:pPr>
                      <w:del w:id="198" w:author="Anjum, Aisha" w:date="2026-01-08T15:34:00Z" w16du:dateUtc="2026-01-08T15:34:00Z">
                        <w:r w:rsidRPr="00783262" w:rsidDel="00447247">
                          <w:rPr>
                            <w:rFonts w:ascii="Arial" w:hAnsi="Arial" w:cs="Arial"/>
                            <w:b/>
                          </w:rPr>
                          <w:delText>Project Manager:</w:delText>
                        </w:r>
                      </w:del>
                    </w:p>
                    <w:p w14:paraId="6B81E439" w14:textId="76B59EDF" w:rsidR="00455864" w:rsidRPr="00783262" w:rsidDel="00447247" w:rsidRDefault="00455864" w:rsidP="00FA6190">
                      <w:pPr>
                        <w:spacing w:before="45" w:after="0" w:line="275" w:lineRule="auto"/>
                        <w:ind w:left="20" w:right="826"/>
                        <w:jc w:val="center"/>
                        <w:rPr>
                          <w:del w:id="199" w:author="Anjum, Aisha" w:date="2026-01-08T15:34:00Z" w16du:dateUtc="2026-01-08T15:34:00Z"/>
                          <w:rFonts w:ascii="Arial" w:hAnsi="Arial" w:cs="Arial"/>
                        </w:rPr>
                      </w:pPr>
                      <w:del w:id="200" w:author="Anjum, Aisha" w:date="2026-01-08T15:34:00Z" w16du:dateUtc="2026-01-08T15:34:00Z">
                        <w:r w:rsidRPr="00783262" w:rsidDel="00447247">
                          <w:rPr>
                            <w:rFonts w:ascii="Arial" w:hAnsi="Arial" w:cs="Arial"/>
                          </w:rPr>
                          <w:delText>Paul Mouncey</w:delText>
                        </w:r>
                      </w:del>
                    </w:p>
                    <w:p w14:paraId="53355E50" w14:textId="07DCE1B8" w:rsidR="004A69DE" w:rsidRPr="00783262" w:rsidDel="00447247" w:rsidRDefault="004A69DE" w:rsidP="00FA6190">
                      <w:pPr>
                        <w:spacing w:before="45" w:after="0" w:line="275" w:lineRule="auto"/>
                        <w:ind w:left="20" w:right="826"/>
                        <w:jc w:val="center"/>
                        <w:rPr>
                          <w:del w:id="201" w:author="Anjum, Aisha" w:date="2026-01-08T15:34:00Z" w16du:dateUtc="2026-01-08T15:34:00Z"/>
                          <w:rFonts w:ascii="Arial" w:hAnsi="Arial" w:cs="Arial"/>
                        </w:rPr>
                      </w:pPr>
                      <w:del w:id="202" w:author="Anjum, Aisha" w:date="2026-01-08T15:34:00Z" w16du:dateUtc="2026-01-08T15:34:00Z">
                        <w:r w:rsidRPr="004A69DE" w:rsidDel="00447247">
                          <w:rPr>
                            <w:rFonts w:ascii="Arial" w:hAnsi="Arial" w:cs="Arial"/>
                          </w:rPr>
                          <w:delText>020 7831 6878</w:delText>
                        </w:r>
                      </w:del>
                    </w:p>
                    <w:p w14:paraId="0A8D7356" w14:textId="77777777" w:rsidR="00455864" w:rsidRPr="00783262" w:rsidRDefault="00455864" w:rsidP="00FA6190">
                      <w:pPr>
                        <w:spacing w:before="45" w:after="0" w:line="275" w:lineRule="auto"/>
                        <w:ind w:left="20" w:right="826"/>
                        <w:jc w:val="center"/>
                        <w:rPr>
                          <w:rFonts w:ascii="Arial" w:eastAsia="Calibri" w:hAnsi="Arial" w:cs="Arial"/>
                        </w:rPr>
                      </w:pPr>
                      <w:hyperlink r:id="rId13" w:history="1">
                        <w:r w:rsidRPr="00783262">
                          <w:rPr>
                            <w:rStyle w:val="Hyperlink"/>
                            <w:rFonts w:ascii="Arial" w:eastAsia="Calibri" w:hAnsi="Arial" w:cs="Arial"/>
                          </w:rPr>
                          <w:t>ukremap-cap@ICNARC.org</w:t>
                        </w:r>
                      </w:hyperlink>
                    </w:p>
                    <w:p w14:paraId="6F8E5254" w14:textId="77777777" w:rsidR="00455864" w:rsidRPr="005B5764" w:rsidRDefault="00455864" w:rsidP="00455864">
                      <w:pPr>
                        <w:spacing w:before="45" w:after="0" w:line="275" w:lineRule="auto"/>
                        <w:ind w:left="20" w:right="826"/>
                        <w:rPr>
                          <w:rFonts w:ascii="Calibri" w:eastAsia="Calibri" w:hAnsi="Calibri" w:cs="Calibri"/>
                          <w:sz w:val="24"/>
                          <w:szCs w:val="24"/>
                        </w:rPr>
                      </w:pPr>
                    </w:p>
                    <w:p w14:paraId="41F9412C" w14:textId="77777777" w:rsidR="00455864" w:rsidRDefault="00455864" w:rsidP="00455864">
                      <w:pPr>
                        <w:spacing w:before="45" w:after="0" w:line="275" w:lineRule="auto"/>
                        <w:ind w:left="20" w:right="826"/>
                        <w:rPr>
                          <w:rFonts w:ascii="Calibri" w:eastAsia="Calibri" w:hAnsi="Calibri" w:cs="Calibri"/>
                          <w:sz w:val="24"/>
                          <w:szCs w:val="24"/>
                        </w:rPr>
                      </w:pPr>
                      <w:r w:rsidRPr="00483CEA">
                        <w:rPr>
                          <w:rFonts w:ascii="Calibri" w:eastAsia="Calibri" w:hAnsi="Calibri" w:cs="Calibri"/>
                          <w:color w:val="4D4436"/>
                          <w:sz w:val="24"/>
                          <w:szCs w:val="24"/>
                        </w:rPr>
                        <w:t xml:space="preserve"> </w:t>
                      </w:r>
                    </w:p>
                  </w:txbxContent>
                </v:textbox>
                <w10:wrap type="tight" anchorx="margin" anchory="page"/>
              </v:shape>
            </w:pict>
          </mc:Fallback>
        </mc:AlternateContent>
      </w:r>
    </w:p>
    <w:p w14:paraId="3A5D8086" w14:textId="16ED901F" w:rsidR="00883D78" w:rsidRDefault="00883D78"/>
    <w:p w14:paraId="340FD019" w14:textId="5B102A6E" w:rsidR="00883D78" w:rsidRDefault="00883D78">
      <w:r>
        <w:rPr>
          <w:noProof/>
        </w:rPr>
        <w:drawing>
          <wp:anchor distT="0" distB="0" distL="114300" distR="114300" simplePos="0" relativeHeight="251658254" behindDoc="1" locked="0" layoutInCell="1" allowOverlap="1" wp14:anchorId="71F45DFC" wp14:editId="1638B5ED">
            <wp:simplePos x="0" y="0"/>
            <wp:positionH relativeFrom="column">
              <wp:align>left</wp:align>
            </wp:positionH>
            <wp:positionV relativeFrom="paragraph">
              <wp:posOffset>308191</wp:posOffset>
            </wp:positionV>
            <wp:extent cx="3346450" cy="2383790"/>
            <wp:effectExtent l="0" t="0" r="6350" b="0"/>
            <wp:wrapTight wrapText="bothSides">
              <wp:wrapPolygon edited="0">
                <wp:start x="0" y="0"/>
                <wp:lineTo x="0" y="21404"/>
                <wp:lineTo x="21518" y="21404"/>
                <wp:lineTo x="2151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46450" cy="2383790"/>
                    </a:xfrm>
                    <a:prstGeom prst="rect">
                      <a:avLst/>
                    </a:prstGeom>
                  </pic:spPr>
                </pic:pic>
              </a:graphicData>
            </a:graphic>
            <wp14:sizeRelH relativeFrom="margin">
              <wp14:pctWidth>0</wp14:pctWidth>
            </wp14:sizeRelH>
            <wp14:sizeRelV relativeFrom="margin">
              <wp14:pctHeight>0</wp14:pctHeight>
            </wp14:sizeRelV>
          </wp:anchor>
        </w:drawing>
      </w:r>
    </w:p>
    <w:p w14:paraId="1FE7C3C4" w14:textId="56702A3D" w:rsidR="00883D78" w:rsidRDefault="00783262">
      <w:r>
        <w:rPr>
          <w:noProof/>
        </w:rPr>
        <w:lastRenderedPageBreak/>
        <mc:AlternateContent>
          <mc:Choice Requires="wps">
            <w:drawing>
              <wp:anchor distT="0" distB="0" distL="114300" distR="114300" simplePos="0" relativeHeight="251658256" behindDoc="1" locked="0" layoutInCell="1" allowOverlap="1" wp14:anchorId="43F4C722" wp14:editId="2537101C">
                <wp:simplePos x="0" y="0"/>
                <wp:positionH relativeFrom="margin">
                  <wp:align>left</wp:align>
                </wp:positionH>
                <wp:positionV relativeFrom="paragraph">
                  <wp:posOffset>0</wp:posOffset>
                </wp:positionV>
                <wp:extent cx="2354580" cy="603250"/>
                <wp:effectExtent l="0" t="0" r="7620" b="6350"/>
                <wp:wrapTight wrapText="bothSides">
                  <wp:wrapPolygon edited="0">
                    <wp:start x="0" y="0"/>
                    <wp:lineTo x="0" y="21145"/>
                    <wp:lineTo x="21495" y="21145"/>
                    <wp:lineTo x="21495" y="0"/>
                    <wp:lineTo x="0" y="0"/>
                  </wp:wrapPolygon>
                </wp:wrapTight>
                <wp:docPr id="33" name="Text Box 33"/>
                <wp:cNvGraphicFramePr/>
                <a:graphic xmlns:a="http://schemas.openxmlformats.org/drawingml/2006/main">
                  <a:graphicData uri="http://schemas.microsoft.com/office/word/2010/wordprocessingShape">
                    <wps:wsp>
                      <wps:cNvSpPr txBox="1"/>
                      <wps:spPr>
                        <a:xfrm>
                          <a:off x="0" y="0"/>
                          <a:ext cx="2354580" cy="603250"/>
                        </a:xfrm>
                        <a:prstGeom prst="rect">
                          <a:avLst/>
                        </a:prstGeom>
                        <a:solidFill>
                          <a:schemeClr val="lt1"/>
                        </a:solidFill>
                        <a:ln w="6350">
                          <a:noFill/>
                        </a:ln>
                      </wps:spPr>
                      <wps:txbx>
                        <w:txbxContent>
                          <w:p w14:paraId="272A20C2" w14:textId="3EE9F9E6" w:rsidR="00883D78" w:rsidRPr="00783262" w:rsidRDefault="00883D78">
                            <w:pPr>
                              <w:rPr>
                                <w:rFonts w:ascii="Arial" w:hAnsi="Arial" w:cs="Arial"/>
                                <w:b/>
                                <w:bCs/>
                                <w:color w:val="002060"/>
                                <w:sz w:val="28"/>
                                <w:szCs w:val="28"/>
                              </w:rPr>
                            </w:pPr>
                            <w:r w:rsidRPr="00783262">
                              <w:rPr>
                                <w:rFonts w:ascii="Arial" w:hAnsi="Arial" w:cs="Arial"/>
                                <w:b/>
                                <w:bCs/>
                                <w:color w:val="002060"/>
                                <w:sz w:val="28"/>
                                <w:szCs w:val="28"/>
                              </w:rPr>
                              <w:t>Why is this study being done?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4C722" id="Text Box 33" o:spid="_x0000_s1039" type="#_x0000_t202" style="position:absolute;margin-left:0;margin-top:0;width:185.4pt;height:47.5pt;z-index:-251658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" fillcolor="white [3201]" stroked="f" strokeweight=".5pt">
                <v:textbox>
                  <w:txbxContent>
                    <w:p w14:paraId="272A20C2" w14:textId="3EE9F9E6" w:rsidR="00883D78" w:rsidRPr="00783262" w:rsidRDefault="00883D78">
                      <w:pPr>
                        <w:rPr>
                          <w:rFonts w:ascii="Arial" w:hAnsi="Arial" w:cs="Arial"/>
                          <w:b/>
                          <w:bCs/>
                          <w:color w:val="002060"/>
                          <w:sz w:val="28"/>
                          <w:szCs w:val="28"/>
                        </w:rPr>
                      </w:pPr>
                      <w:r w:rsidRPr="00783262">
                        <w:rPr>
                          <w:rFonts w:ascii="Arial" w:hAnsi="Arial" w:cs="Arial"/>
                          <w:b/>
                          <w:bCs/>
                          <w:color w:val="002060"/>
                          <w:sz w:val="28"/>
                          <w:szCs w:val="28"/>
                        </w:rPr>
                        <w:t>Why is this study being done?</w:t>
                      </w:r>
                    </w:p>
                  </w:txbxContent>
                </v:textbox>
                <w10:wrap type="tight" anchorx="margin"/>
              </v:shape>
            </w:pict>
          </mc:Fallback>
        </mc:AlternateContent>
      </w:r>
    </w:p>
    <w:p w14:paraId="61D5F2A9" w14:textId="64B39D66" w:rsidR="00883D78" w:rsidRDefault="00B63A39">
      <w:r>
        <w:rPr>
          <w:noProof/>
        </w:rPr>
        <mc:AlternateContent>
          <mc:Choice Requires="wps">
            <w:drawing>
              <wp:anchor distT="0" distB="0" distL="114300" distR="114300" simplePos="0" relativeHeight="251658257" behindDoc="0" locked="0" layoutInCell="1" allowOverlap="1" wp14:anchorId="2A1A6990" wp14:editId="2A00A41D">
                <wp:simplePos x="0" y="0"/>
                <wp:positionH relativeFrom="margin">
                  <wp:align>left</wp:align>
                </wp:positionH>
                <wp:positionV relativeFrom="paragraph">
                  <wp:posOffset>254407</wp:posOffset>
                </wp:positionV>
                <wp:extent cx="2769080" cy="5745192"/>
                <wp:effectExtent l="0" t="0" r="0" b="8255"/>
                <wp:wrapNone/>
                <wp:docPr id="34" name="Text Box 34"/>
                <wp:cNvGraphicFramePr/>
                <a:graphic xmlns:a="http://schemas.openxmlformats.org/drawingml/2006/main">
                  <a:graphicData uri="http://schemas.microsoft.com/office/word/2010/wordprocessingShape">
                    <wps:wsp>
                      <wps:cNvSpPr txBox="1"/>
                      <wps:spPr>
                        <a:xfrm>
                          <a:off x="0" y="0"/>
                          <a:ext cx="2769080" cy="5745192"/>
                        </a:xfrm>
                        <a:prstGeom prst="rect">
                          <a:avLst/>
                        </a:prstGeom>
                        <a:solidFill>
                          <a:schemeClr val="lt1"/>
                        </a:solidFill>
                        <a:ln w="6350">
                          <a:noFill/>
                        </a:ln>
                      </wps:spPr>
                      <wps:txbx>
                        <w:txbxContent>
                          <w:p w14:paraId="6BE528CA" w14:textId="77777777" w:rsidR="00783262" w:rsidRPr="00F453EC" w:rsidRDefault="00883D78">
                            <w:pPr>
                              <w:rPr>
                                <w:rStyle w:val="normaltextrun"/>
                                <w:rFonts w:ascii="Arial" w:hAnsi="Arial" w:cs="Arial"/>
                                <w:color w:val="000000"/>
                                <w:sz w:val="23"/>
                                <w:szCs w:val="23"/>
                                <w:shd w:val="clear" w:color="auto" w:fill="FFFFFF"/>
                              </w:rPr>
                            </w:pPr>
                            <w:r w:rsidRPr="00B63A39">
                              <w:rPr>
                                <w:rStyle w:val="normaltextrun"/>
                                <w:rFonts w:ascii="Arial" w:hAnsi="Arial" w:cs="Arial"/>
                                <w:b/>
                                <w:bCs/>
                                <w:color w:val="000000"/>
                                <w:sz w:val="23"/>
                                <w:szCs w:val="23"/>
                                <w:shd w:val="clear" w:color="auto" w:fill="FFFFFF"/>
                              </w:rPr>
                              <w:t xml:space="preserve">COVID-19, flu, and pneumonia </w:t>
                            </w:r>
                            <w:r w:rsidRPr="006F6BFF">
                              <w:rPr>
                                <w:rStyle w:val="normaltextrun"/>
                                <w:rFonts w:ascii="Arial" w:hAnsi="Arial" w:cs="Arial"/>
                                <w:color w:val="000000"/>
                                <w:sz w:val="23"/>
                                <w:szCs w:val="23"/>
                                <w:shd w:val="clear" w:color="auto" w:fill="FFFFFF"/>
                              </w:rPr>
                              <w:t>(lung infection)</w:t>
                            </w:r>
                            <w:r w:rsidRPr="00F453EC">
                              <w:rPr>
                                <w:rStyle w:val="normaltextrun"/>
                                <w:rFonts w:ascii="Arial" w:hAnsi="Arial" w:cs="Arial"/>
                                <w:color w:val="000000"/>
                                <w:sz w:val="23"/>
                                <w:szCs w:val="23"/>
                                <w:shd w:val="clear" w:color="auto" w:fill="FFFFFF"/>
                              </w:rPr>
                              <w:t xml:space="preserve"> are all important current health problems. </w:t>
                            </w:r>
                          </w:p>
                          <w:p w14:paraId="208608C8" w14:textId="77777777" w:rsidR="00783262" w:rsidRPr="00F453EC" w:rsidRDefault="00883D78">
                            <w:pPr>
                              <w:rPr>
                                <w:rStyle w:val="normaltextrun"/>
                                <w:rFonts w:ascii="Arial" w:hAnsi="Arial" w:cs="Arial"/>
                                <w:color w:val="000000"/>
                                <w:sz w:val="23"/>
                                <w:szCs w:val="23"/>
                                <w:shd w:val="clear" w:color="auto" w:fill="FFFFFF"/>
                              </w:rPr>
                            </w:pPr>
                            <w:r w:rsidRPr="00F453EC">
                              <w:rPr>
                                <w:rStyle w:val="normaltextrun"/>
                                <w:rFonts w:ascii="Arial" w:hAnsi="Arial" w:cs="Arial"/>
                                <w:color w:val="000000"/>
                                <w:sz w:val="23"/>
                                <w:szCs w:val="23"/>
                                <w:shd w:val="clear" w:color="auto" w:fill="FFFFFF"/>
                              </w:rPr>
                              <w:t xml:space="preserve">Current treatments for these are based on previous research used in international guidelines that help doctors to choose the best care. As new treatments become available more research is needed to see whether there are better and more effective treatments. </w:t>
                            </w:r>
                          </w:p>
                          <w:p w14:paraId="77D3D4B7" w14:textId="510BAB22" w:rsidR="00883D78" w:rsidRPr="00F453EC" w:rsidRDefault="00883D78">
                            <w:pPr>
                              <w:rPr>
                                <w:rStyle w:val="eop"/>
                                <w:rFonts w:ascii="Arial" w:hAnsi="Arial" w:cs="Arial"/>
                                <w:color w:val="000000"/>
                                <w:sz w:val="23"/>
                                <w:szCs w:val="23"/>
                                <w:shd w:val="clear" w:color="auto" w:fill="FFFFFF"/>
                              </w:rPr>
                            </w:pPr>
                            <w:r w:rsidRPr="00F453EC">
                              <w:rPr>
                                <w:rStyle w:val="normaltextrun"/>
                                <w:rFonts w:ascii="Arial" w:hAnsi="Arial" w:cs="Arial"/>
                                <w:color w:val="000000"/>
                                <w:sz w:val="23"/>
                                <w:szCs w:val="23"/>
                                <w:shd w:val="clear" w:color="auto" w:fill="FFFFFF"/>
                              </w:rPr>
                              <w:t>The aim of this study is to investigate which treatments are best for patients admitted to hospital with COVID-19, flu, or pneumonia.</w:t>
                            </w:r>
                            <w:r w:rsidRPr="00F453EC">
                              <w:rPr>
                                <w:rStyle w:val="eop"/>
                                <w:rFonts w:ascii="Arial" w:hAnsi="Arial" w:cs="Arial"/>
                                <w:color w:val="000000"/>
                                <w:sz w:val="23"/>
                                <w:szCs w:val="23"/>
                                <w:shd w:val="clear" w:color="auto" w:fill="FFFFFF"/>
                              </w:rPr>
                              <w:t> </w:t>
                            </w:r>
                          </w:p>
                          <w:p w14:paraId="6E49B700" w14:textId="14B777E2" w:rsidR="00783262" w:rsidRDefault="00783262" w:rsidP="00783262">
                            <w:pPr>
                              <w:pStyle w:val="paragraph"/>
                              <w:spacing w:before="0" w:beforeAutospacing="0" w:after="0" w:afterAutospacing="0"/>
                              <w:textAlignment w:val="baseline"/>
                              <w:rPr>
                                <w:ins w:id="203" w:author="Anjum, Aisha" w:date="2026-01-08T15:39:00Z" w16du:dateUtc="2026-01-08T15:39:00Z"/>
                                <w:rStyle w:val="eop"/>
                                <w:rFonts w:ascii="Arial" w:hAnsi="Arial" w:cs="Arial"/>
                                <w:sz w:val="23"/>
                                <w:szCs w:val="23"/>
                              </w:rPr>
                            </w:pPr>
                            <w:r w:rsidRPr="00F453EC">
                              <w:rPr>
                                <w:rStyle w:val="normaltextrun"/>
                                <w:rFonts w:ascii="Arial" w:hAnsi="Arial" w:cs="Arial"/>
                                <w:sz w:val="23"/>
                                <w:szCs w:val="23"/>
                              </w:rPr>
                              <w:t xml:space="preserve">We are testing treatments in </w:t>
                            </w:r>
                            <w:ins w:id="204" w:author="Anjum, Aisha" w:date="2026-01-08T15:38:00Z" w16du:dateUtc="2026-01-08T15:38:00Z">
                              <w:r w:rsidR="00A023A9" w:rsidRPr="0082751D">
                                <w:rPr>
                                  <w:rStyle w:val="normaltextrun"/>
                                  <w:rFonts w:ascii="Arial" w:hAnsi="Arial" w:cs="Arial"/>
                                  <w:b/>
                                  <w:bCs/>
                                  <w:sz w:val="23"/>
                                  <w:szCs w:val="23"/>
                                </w:rPr>
                                <w:t>adults and children</w:t>
                              </w:r>
                              <w:r w:rsidR="00A023A9" w:rsidRPr="00F453EC" w:rsidDel="006C6E2B">
                                <w:rPr>
                                  <w:rStyle w:val="normaltextrun"/>
                                  <w:rFonts w:ascii="Arial" w:hAnsi="Arial" w:cs="Arial"/>
                                  <w:sz w:val="23"/>
                                  <w:szCs w:val="23"/>
                                </w:rPr>
                                <w:t xml:space="preserve"> </w:t>
                              </w:r>
                            </w:ins>
                            <w:del w:id="205" w:author="Anjum, Aisha" w:date="2026-01-08T15:38:00Z" w16du:dateUtc="2026-01-08T15:38:00Z">
                              <w:r w:rsidRPr="00F453EC" w:rsidDel="006C6E2B">
                                <w:rPr>
                                  <w:rStyle w:val="normaltextrun"/>
                                  <w:rFonts w:ascii="Arial" w:hAnsi="Arial" w:cs="Arial"/>
                                  <w:sz w:val="23"/>
                                  <w:szCs w:val="23"/>
                                </w:rPr>
                                <w:delText xml:space="preserve">patients </w:delText>
                              </w:r>
                            </w:del>
                            <w:r w:rsidRPr="00F453EC">
                              <w:rPr>
                                <w:rStyle w:val="normaltextrun"/>
                                <w:rFonts w:ascii="Arial" w:hAnsi="Arial" w:cs="Arial"/>
                                <w:sz w:val="23"/>
                                <w:szCs w:val="23"/>
                              </w:rPr>
                              <w:t>who have been admitted to the ward and / or the ICU. </w:t>
                            </w:r>
                            <w:r w:rsidRPr="00F453EC">
                              <w:rPr>
                                <w:rStyle w:val="eop"/>
                                <w:rFonts w:ascii="Arial" w:hAnsi="Arial" w:cs="Arial"/>
                                <w:sz w:val="23"/>
                                <w:szCs w:val="23"/>
                              </w:rPr>
                              <w:t> </w:t>
                            </w:r>
                          </w:p>
                          <w:p w14:paraId="2A0F968B" w14:textId="77777777" w:rsidR="009B6A17" w:rsidRDefault="009B6A17" w:rsidP="00783262">
                            <w:pPr>
                              <w:pStyle w:val="paragraph"/>
                              <w:spacing w:before="0" w:beforeAutospacing="0" w:after="0" w:afterAutospacing="0"/>
                              <w:textAlignment w:val="baseline"/>
                              <w:rPr>
                                <w:ins w:id="206" w:author="Anjum, Aisha" w:date="2026-01-08T15:39:00Z" w16du:dateUtc="2026-01-08T15:39:00Z"/>
                                <w:rStyle w:val="eop"/>
                                <w:rFonts w:ascii="Arial" w:hAnsi="Arial" w:cs="Arial"/>
                                <w:sz w:val="23"/>
                                <w:szCs w:val="23"/>
                              </w:rPr>
                            </w:pPr>
                          </w:p>
                          <w:p w14:paraId="1F11D3A5" w14:textId="77777777" w:rsidR="009B6A17" w:rsidRPr="00F453EC" w:rsidRDefault="009B6A17" w:rsidP="009B6A17">
                            <w:pPr>
                              <w:rPr>
                                <w:ins w:id="207" w:author="Anjum, Aisha" w:date="2026-01-08T15:39:00Z" w16du:dateUtc="2026-01-08T15:39:00Z"/>
                                <w:rFonts w:ascii="Arial" w:hAnsi="Arial" w:cs="Arial"/>
                                <w:sz w:val="23"/>
                                <w:szCs w:val="23"/>
                              </w:rPr>
                            </w:pPr>
                            <w:ins w:id="208" w:author="Anjum, Aisha" w:date="2026-01-08T15:39:00Z" w16du:dateUtc="2026-01-08T15:39:00Z">
                              <w:r>
                                <w:rPr>
                                  <w:rStyle w:val="eop"/>
                                  <w:rFonts w:ascii="Arial" w:hAnsi="Arial" w:cs="Arial"/>
                                  <w:color w:val="000000"/>
                                  <w:sz w:val="23"/>
                                  <w:szCs w:val="23"/>
                                  <w:shd w:val="clear" w:color="auto" w:fill="FFFFFF"/>
                                </w:rPr>
                                <w:t>The REMAP-CAP trial has already had over 15,000 patients take part globally in the past few years.</w:t>
                              </w:r>
                            </w:ins>
                          </w:p>
                          <w:p w14:paraId="369D2EEC" w14:textId="77777777" w:rsidR="009B6A17" w:rsidRPr="00F453EC" w:rsidRDefault="009B6A17" w:rsidP="00783262">
                            <w:pPr>
                              <w:pStyle w:val="paragraph"/>
                              <w:spacing w:before="0" w:beforeAutospacing="0" w:after="0" w:afterAutospacing="0"/>
                              <w:textAlignment w:val="baseline"/>
                              <w:rPr>
                                <w:rFonts w:ascii="Arial" w:hAnsi="Arial" w:cs="Arial"/>
                                <w:sz w:val="23"/>
                                <w:szCs w:val="23"/>
                              </w:rPr>
                            </w:pPr>
                          </w:p>
                          <w:p w14:paraId="1CFE6DA5" w14:textId="77777777" w:rsidR="00783262" w:rsidRPr="00F453EC" w:rsidRDefault="00783262" w:rsidP="00783262">
                            <w:pPr>
                              <w:pStyle w:val="paragraph"/>
                              <w:spacing w:before="0" w:beforeAutospacing="0" w:after="0" w:afterAutospacing="0"/>
                              <w:textAlignment w:val="baseline"/>
                              <w:rPr>
                                <w:rFonts w:ascii="Arial" w:hAnsi="Arial" w:cs="Arial"/>
                                <w:sz w:val="23"/>
                                <w:szCs w:val="23"/>
                              </w:rPr>
                            </w:pPr>
                            <w:r w:rsidRPr="00F453EC">
                              <w:rPr>
                                <w:rStyle w:val="eop"/>
                                <w:rFonts w:ascii="Arial" w:hAnsi="Arial" w:cs="Arial"/>
                                <w:sz w:val="23"/>
                                <w:szCs w:val="23"/>
                              </w:rPr>
                              <w:t> </w:t>
                            </w:r>
                          </w:p>
                          <w:p w14:paraId="42535AA6" w14:textId="4A3C8801" w:rsidR="00783262" w:rsidRPr="00F453EC" w:rsidDel="009B6A17" w:rsidRDefault="00783262" w:rsidP="009B6A17">
                            <w:pPr>
                              <w:pStyle w:val="paragraph"/>
                              <w:spacing w:before="0" w:beforeAutospacing="0" w:after="0" w:afterAutospacing="0"/>
                              <w:textAlignment w:val="baseline"/>
                              <w:rPr>
                                <w:del w:id="209" w:author="Anjum, Aisha" w:date="2026-01-08T15:39:00Z" w16du:dateUtc="2026-01-08T15:39:00Z"/>
                                <w:rStyle w:val="normaltextrun"/>
                                <w:rFonts w:ascii="Arial" w:hAnsi="Arial" w:cs="Arial"/>
                                <w:sz w:val="23"/>
                                <w:szCs w:val="23"/>
                              </w:rPr>
                            </w:pPr>
                            <w:del w:id="210" w:author="Anjum, Aisha" w:date="2026-01-08T15:39:00Z" w16du:dateUtc="2026-01-08T15:39:00Z">
                              <w:r w:rsidRPr="00F453EC" w:rsidDel="009B6A17">
                                <w:rPr>
                                  <w:rStyle w:val="normaltextrun"/>
                                  <w:rFonts w:ascii="Arial" w:hAnsi="Arial" w:cs="Arial"/>
                                  <w:sz w:val="23"/>
                                  <w:szCs w:val="23"/>
                                </w:rPr>
                                <w:delText xml:space="preserve">The treatments for </w:delText>
                              </w:r>
                              <w:r w:rsidRPr="00F453EC" w:rsidDel="009B6A17">
                                <w:rPr>
                                  <w:rStyle w:val="normaltextrun"/>
                                  <w:rFonts w:ascii="Arial" w:hAnsi="Arial" w:cs="Arial"/>
                                  <w:b/>
                                  <w:bCs/>
                                  <w:sz w:val="23"/>
                                  <w:szCs w:val="23"/>
                                </w:rPr>
                                <w:delText>COVID-19</w:delText>
                              </w:r>
                              <w:r w:rsidRPr="00F453EC" w:rsidDel="009B6A17">
                                <w:rPr>
                                  <w:rStyle w:val="normaltextrun"/>
                                  <w:rFonts w:ascii="Arial" w:hAnsi="Arial" w:cs="Arial"/>
                                  <w:sz w:val="23"/>
                                  <w:szCs w:val="23"/>
                                </w:rPr>
                                <w:delText xml:space="preserve"> are:</w:delText>
                              </w:r>
                            </w:del>
                          </w:p>
                          <w:p w14:paraId="13925401" w14:textId="4FAAF9D4" w:rsidR="00783262" w:rsidRPr="00F453EC" w:rsidDel="009B6A17" w:rsidRDefault="00783262" w:rsidP="009B6A17">
                            <w:pPr>
                              <w:pStyle w:val="paragraph"/>
                              <w:spacing w:before="0" w:beforeAutospacing="0" w:after="0" w:afterAutospacing="0"/>
                              <w:textAlignment w:val="baseline"/>
                              <w:rPr>
                                <w:del w:id="211" w:author="Anjum, Aisha" w:date="2026-01-08T15:39:00Z" w16du:dateUtc="2026-01-08T15:39:00Z"/>
                                <w:rStyle w:val="normaltextrun"/>
                                <w:rFonts w:ascii="Arial" w:hAnsi="Arial" w:cs="Arial"/>
                                <w:sz w:val="23"/>
                                <w:szCs w:val="23"/>
                              </w:rPr>
                              <w:pPrChange w:id="212" w:author="Anjum, Aisha" w:date="2026-01-08T15:39:00Z" w16du:dateUtc="2026-01-08T15:39:00Z">
                                <w:pPr>
                                  <w:pStyle w:val="paragraph"/>
                                  <w:numPr>
                                    <w:numId w:val="1"/>
                                  </w:numPr>
                                  <w:spacing w:before="0" w:beforeAutospacing="0" w:after="0" w:afterAutospacing="0"/>
                                  <w:ind w:left="720" w:hanging="360"/>
                                  <w:textAlignment w:val="baseline"/>
                                </w:pPr>
                              </w:pPrChange>
                            </w:pPr>
                            <w:del w:id="213" w:author="Anjum, Aisha" w:date="2026-01-08T15:39:00Z" w16du:dateUtc="2026-01-08T15:39:00Z">
                              <w:r w:rsidRPr="00F453EC" w:rsidDel="009B6A17">
                                <w:rPr>
                                  <w:rStyle w:val="normaltextrun"/>
                                  <w:rFonts w:ascii="Arial" w:hAnsi="Arial" w:cs="Arial"/>
                                  <w:sz w:val="23"/>
                                  <w:szCs w:val="23"/>
                                </w:rPr>
                                <w:delText>simvastatin (reduces inflammation)</w:delText>
                              </w:r>
                            </w:del>
                          </w:p>
                          <w:p w14:paraId="69B66A1C" w14:textId="2853E572" w:rsidR="00783262" w:rsidRPr="00F453EC" w:rsidDel="009B6A17" w:rsidRDefault="00783262" w:rsidP="009B6A17">
                            <w:pPr>
                              <w:pStyle w:val="paragraph"/>
                              <w:spacing w:before="0" w:beforeAutospacing="0" w:after="0" w:afterAutospacing="0"/>
                              <w:textAlignment w:val="baseline"/>
                              <w:rPr>
                                <w:del w:id="214" w:author="Anjum, Aisha" w:date="2026-01-08T15:39:00Z" w16du:dateUtc="2026-01-08T15:39:00Z"/>
                                <w:rStyle w:val="normaltextrun"/>
                                <w:rFonts w:ascii="Arial" w:hAnsi="Arial" w:cs="Arial"/>
                                <w:sz w:val="23"/>
                                <w:szCs w:val="23"/>
                              </w:rPr>
                              <w:pPrChange w:id="215" w:author="Anjum, Aisha" w:date="2026-01-08T15:39:00Z" w16du:dateUtc="2026-01-08T15:39:00Z">
                                <w:pPr>
                                  <w:pStyle w:val="paragraph"/>
                                  <w:numPr>
                                    <w:numId w:val="1"/>
                                  </w:numPr>
                                  <w:spacing w:before="0" w:beforeAutospacing="0" w:after="0" w:afterAutospacing="0"/>
                                  <w:ind w:left="720" w:hanging="360"/>
                                  <w:textAlignment w:val="baseline"/>
                                </w:pPr>
                              </w:pPrChange>
                            </w:pPr>
                            <w:del w:id="216" w:author="Anjum, Aisha" w:date="2026-01-08T15:39:00Z" w16du:dateUtc="2026-01-08T15:39:00Z">
                              <w:r w:rsidRPr="00F453EC" w:rsidDel="009B6A17">
                                <w:rPr>
                                  <w:rStyle w:val="normaltextrun"/>
                                  <w:rFonts w:ascii="Arial" w:hAnsi="Arial" w:cs="Arial"/>
                                  <w:sz w:val="23"/>
                                  <w:szCs w:val="23"/>
                                </w:rPr>
                                <w:delText xml:space="preserve">low or a middle dose heparin (reduces blood clots) </w:delText>
                              </w:r>
                            </w:del>
                          </w:p>
                          <w:p w14:paraId="67C1031E" w14:textId="06362C0A" w:rsidR="00783262" w:rsidRPr="00F453EC" w:rsidDel="009B6A17" w:rsidRDefault="00783262" w:rsidP="009B6A17">
                            <w:pPr>
                              <w:pStyle w:val="paragraph"/>
                              <w:spacing w:before="0" w:beforeAutospacing="0" w:after="0" w:afterAutospacing="0"/>
                              <w:textAlignment w:val="baseline"/>
                              <w:rPr>
                                <w:del w:id="217" w:author="Anjum, Aisha" w:date="2026-01-08T15:39:00Z" w16du:dateUtc="2026-01-08T15:39:00Z"/>
                                <w:rFonts w:ascii="Arial" w:hAnsi="Arial" w:cs="Arial"/>
                                <w:sz w:val="23"/>
                                <w:szCs w:val="23"/>
                              </w:rPr>
                              <w:pPrChange w:id="218" w:author="Anjum, Aisha" w:date="2026-01-08T15:39:00Z" w16du:dateUtc="2026-01-08T15:39:00Z">
                                <w:pPr>
                                  <w:pStyle w:val="paragraph"/>
                                  <w:numPr>
                                    <w:numId w:val="1"/>
                                  </w:numPr>
                                  <w:spacing w:before="0" w:beforeAutospacing="0" w:after="0" w:afterAutospacing="0"/>
                                  <w:ind w:left="720" w:hanging="360"/>
                                  <w:textAlignment w:val="baseline"/>
                                </w:pPr>
                              </w:pPrChange>
                            </w:pPr>
                            <w:del w:id="219" w:author="Anjum, Aisha" w:date="2026-01-08T15:39:00Z" w16du:dateUtc="2026-01-08T15:39:00Z">
                              <w:r w:rsidRPr="00F453EC" w:rsidDel="009B6A17">
                                <w:rPr>
                                  <w:rStyle w:val="normaltextrun"/>
                                  <w:rFonts w:ascii="Arial" w:hAnsi="Arial" w:cs="Arial"/>
                                  <w:sz w:val="23"/>
                                  <w:szCs w:val="23"/>
                                </w:rPr>
                                <w:delText>cysteamine (an antibacterial, antiviral and reduces inflammation)</w:delText>
                              </w:r>
                              <w:r w:rsidR="00C45474" w:rsidRPr="00F453EC" w:rsidDel="009B6A17">
                                <w:rPr>
                                  <w:rStyle w:val="normaltextrun"/>
                                  <w:rFonts w:ascii="Arial" w:hAnsi="Arial" w:cs="Arial"/>
                                  <w:sz w:val="23"/>
                                  <w:szCs w:val="23"/>
                                </w:rPr>
                                <w:delText>.</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A6990" id="Text Box 34" o:spid="_x0000_s1040" type="#_x0000_t202" style="position:absolute;margin-left:0;margin-top:20.05pt;width:218.05pt;height:452.4pt;z-index:25165825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" fillcolor="white [3201]" stroked="f" strokeweight=".5pt">
                <v:textbox>
                  <w:txbxContent>
                    <w:p w14:paraId="6BE528CA" w14:textId="77777777" w:rsidR="00783262" w:rsidRPr="00F453EC" w:rsidRDefault="00883D78">
                      <w:pPr>
                        <w:rPr>
                          <w:rStyle w:val="normaltextrun"/>
                          <w:rFonts w:ascii="Arial" w:hAnsi="Arial" w:cs="Arial"/>
                          <w:color w:val="000000"/>
                          <w:sz w:val="23"/>
                          <w:szCs w:val="23"/>
                          <w:shd w:val="clear" w:color="auto" w:fill="FFFFFF"/>
                        </w:rPr>
                      </w:pPr>
                      <w:r w:rsidRPr="00B63A39">
                        <w:rPr>
                          <w:rStyle w:val="normaltextrun"/>
                          <w:rFonts w:ascii="Arial" w:hAnsi="Arial" w:cs="Arial"/>
                          <w:b/>
                          <w:bCs/>
                          <w:color w:val="000000"/>
                          <w:sz w:val="23"/>
                          <w:szCs w:val="23"/>
                          <w:shd w:val="clear" w:color="auto" w:fill="FFFFFF"/>
                        </w:rPr>
                        <w:t xml:space="preserve">COVID-19, flu, and pneumonia </w:t>
                      </w:r>
                      <w:r w:rsidRPr="006F6BFF">
                        <w:rPr>
                          <w:rStyle w:val="normaltextrun"/>
                          <w:rFonts w:ascii="Arial" w:hAnsi="Arial" w:cs="Arial"/>
                          <w:color w:val="000000"/>
                          <w:sz w:val="23"/>
                          <w:szCs w:val="23"/>
                          <w:shd w:val="clear" w:color="auto" w:fill="FFFFFF"/>
                        </w:rPr>
                        <w:t>(lung infection)</w:t>
                      </w:r>
                      <w:r w:rsidRPr="00F453EC">
                        <w:rPr>
                          <w:rStyle w:val="normaltextrun"/>
                          <w:rFonts w:ascii="Arial" w:hAnsi="Arial" w:cs="Arial"/>
                          <w:color w:val="000000"/>
                          <w:sz w:val="23"/>
                          <w:szCs w:val="23"/>
                          <w:shd w:val="clear" w:color="auto" w:fill="FFFFFF"/>
                        </w:rPr>
                        <w:t xml:space="preserve"> are all important current health problems. </w:t>
                      </w:r>
                    </w:p>
                    <w:p w14:paraId="208608C8" w14:textId="77777777" w:rsidR="00783262" w:rsidRPr="00F453EC" w:rsidRDefault="00883D78">
                      <w:pPr>
                        <w:rPr>
                          <w:rStyle w:val="normaltextrun"/>
                          <w:rFonts w:ascii="Arial" w:hAnsi="Arial" w:cs="Arial"/>
                          <w:color w:val="000000"/>
                          <w:sz w:val="23"/>
                          <w:szCs w:val="23"/>
                          <w:shd w:val="clear" w:color="auto" w:fill="FFFFFF"/>
                        </w:rPr>
                      </w:pPr>
                      <w:r w:rsidRPr="00F453EC">
                        <w:rPr>
                          <w:rStyle w:val="normaltextrun"/>
                          <w:rFonts w:ascii="Arial" w:hAnsi="Arial" w:cs="Arial"/>
                          <w:color w:val="000000"/>
                          <w:sz w:val="23"/>
                          <w:szCs w:val="23"/>
                          <w:shd w:val="clear" w:color="auto" w:fill="FFFFFF"/>
                        </w:rPr>
                        <w:t xml:space="preserve">Current treatments for these are based on previous research used in international guidelines that help doctors to choose the best care. As new treatments become available more research is needed to see whether there are better and more effective treatments. </w:t>
                      </w:r>
                    </w:p>
                    <w:p w14:paraId="77D3D4B7" w14:textId="510BAB22" w:rsidR="00883D78" w:rsidRPr="00F453EC" w:rsidRDefault="00883D78">
                      <w:pPr>
                        <w:rPr>
                          <w:rStyle w:val="eop"/>
                          <w:rFonts w:ascii="Arial" w:hAnsi="Arial" w:cs="Arial"/>
                          <w:color w:val="000000"/>
                          <w:sz w:val="23"/>
                          <w:szCs w:val="23"/>
                          <w:shd w:val="clear" w:color="auto" w:fill="FFFFFF"/>
                        </w:rPr>
                      </w:pPr>
                      <w:r w:rsidRPr="00F453EC">
                        <w:rPr>
                          <w:rStyle w:val="normaltextrun"/>
                          <w:rFonts w:ascii="Arial" w:hAnsi="Arial" w:cs="Arial"/>
                          <w:color w:val="000000"/>
                          <w:sz w:val="23"/>
                          <w:szCs w:val="23"/>
                          <w:shd w:val="clear" w:color="auto" w:fill="FFFFFF"/>
                        </w:rPr>
                        <w:t>The aim of this study is to investigate which treatments are best for patients admitted to hospital with COVID-19, flu, or pneumonia.</w:t>
                      </w:r>
                      <w:r w:rsidRPr="00F453EC">
                        <w:rPr>
                          <w:rStyle w:val="eop"/>
                          <w:rFonts w:ascii="Arial" w:hAnsi="Arial" w:cs="Arial"/>
                          <w:color w:val="000000"/>
                          <w:sz w:val="23"/>
                          <w:szCs w:val="23"/>
                          <w:shd w:val="clear" w:color="auto" w:fill="FFFFFF"/>
                        </w:rPr>
                        <w:t> </w:t>
                      </w:r>
                    </w:p>
                    <w:p w14:paraId="6E49B700" w14:textId="14B777E2" w:rsidR="00783262" w:rsidRDefault="00783262" w:rsidP="00783262">
                      <w:pPr>
                        <w:pStyle w:val="paragraph"/>
                        <w:spacing w:before="0" w:beforeAutospacing="0" w:after="0" w:afterAutospacing="0"/>
                        <w:textAlignment w:val="baseline"/>
                        <w:rPr>
                          <w:ins w:id="220" w:author="Anjum, Aisha" w:date="2026-01-08T15:39:00Z" w16du:dateUtc="2026-01-08T15:39:00Z"/>
                          <w:rStyle w:val="eop"/>
                          <w:rFonts w:ascii="Arial" w:hAnsi="Arial" w:cs="Arial"/>
                          <w:sz w:val="23"/>
                          <w:szCs w:val="23"/>
                        </w:rPr>
                      </w:pPr>
                      <w:r w:rsidRPr="00F453EC">
                        <w:rPr>
                          <w:rStyle w:val="normaltextrun"/>
                          <w:rFonts w:ascii="Arial" w:hAnsi="Arial" w:cs="Arial"/>
                          <w:sz w:val="23"/>
                          <w:szCs w:val="23"/>
                        </w:rPr>
                        <w:t xml:space="preserve">We are testing treatments in </w:t>
                      </w:r>
                      <w:ins w:id="221" w:author="Anjum, Aisha" w:date="2026-01-08T15:38:00Z" w16du:dateUtc="2026-01-08T15:38:00Z">
                        <w:r w:rsidR="00A023A9" w:rsidRPr="0082751D">
                          <w:rPr>
                            <w:rStyle w:val="normaltextrun"/>
                            <w:rFonts w:ascii="Arial" w:hAnsi="Arial" w:cs="Arial"/>
                            <w:b/>
                            <w:bCs/>
                            <w:sz w:val="23"/>
                            <w:szCs w:val="23"/>
                          </w:rPr>
                          <w:t>adults and children</w:t>
                        </w:r>
                        <w:r w:rsidR="00A023A9" w:rsidRPr="00F453EC" w:rsidDel="006C6E2B">
                          <w:rPr>
                            <w:rStyle w:val="normaltextrun"/>
                            <w:rFonts w:ascii="Arial" w:hAnsi="Arial" w:cs="Arial"/>
                            <w:sz w:val="23"/>
                            <w:szCs w:val="23"/>
                          </w:rPr>
                          <w:t xml:space="preserve"> </w:t>
                        </w:r>
                      </w:ins>
                      <w:del w:id="222" w:author="Anjum, Aisha" w:date="2026-01-08T15:38:00Z" w16du:dateUtc="2026-01-08T15:38:00Z">
                        <w:r w:rsidRPr="00F453EC" w:rsidDel="006C6E2B">
                          <w:rPr>
                            <w:rStyle w:val="normaltextrun"/>
                            <w:rFonts w:ascii="Arial" w:hAnsi="Arial" w:cs="Arial"/>
                            <w:sz w:val="23"/>
                            <w:szCs w:val="23"/>
                          </w:rPr>
                          <w:delText xml:space="preserve">patients </w:delText>
                        </w:r>
                      </w:del>
                      <w:r w:rsidRPr="00F453EC">
                        <w:rPr>
                          <w:rStyle w:val="normaltextrun"/>
                          <w:rFonts w:ascii="Arial" w:hAnsi="Arial" w:cs="Arial"/>
                          <w:sz w:val="23"/>
                          <w:szCs w:val="23"/>
                        </w:rPr>
                        <w:t>who have been admitted to the ward and / or the ICU. </w:t>
                      </w:r>
                      <w:r w:rsidRPr="00F453EC">
                        <w:rPr>
                          <w:rStyle w:val="eop"/>
                          <w:rFonts w:ascii="Arial" w:hAnsi="Arial" w:cs="Arial"/>
                          <w:sz w:val="23"/>
                          <w:szCs w:val="23"/>
                        </w:rPr>
                        <w:t> </w:t>
                      </w:r>
                    </w:p>
                    <w:p w14:paraId="2A0F968B" w14:textId="77777777" w:rsidR="009B6A17" w:rsidRDefault="009B6A17" w:rsidP="00783262">
                      <w:pPr>
                        <w:pStyle w:val="paragraph"/>
                        <w:spacing w:before="0" w:beforeAutospacing="0" w:after="0" w:afterAutospacing="0"/>
                        <w:textAlignment w:val="baseline"/>
                        <w:rPr>
                          <w:ins w:id="223" w:author="Anjum, Aisha" w:date="2026-01-08T15:39:00Z" w16du:dateUtc="2026-01-08T15:39:00Z"/>
                          <w:rStyle w:val="eop"/>
                          <w:rFonts w:ascii="Arial" w:hAnsi="Arial" w:cs="Arial"/>
                          <w:sz w:val="23"/>
                          <w:szCs w:val="23"/>
                        </w:rPr>
                      </w:pPr>
                    </w:p>
                    <w:p w14:paraId="1F11D3A5" w14:textId="77777777" w:rsidR="009B6A17" w:rsidRPr="00F453EC" w:rsidRDefault="009B6A17" w:rsidP="009B6A17">
                      <w:pPr>
                        <w:rPr>
                          <w:ins w:id="224" w:author="Anjum, Aisha" w:date="2026-01-08T15:39:00Z" w16du:dateUtc="2026-01-08T15:39:00Z"/>
                          <w:rFonts w:ascii="Arial" w:hAnsi="Arial" w:cs="Arial"/>
                          <w:sz w:val="23"/>
                          <w:szCs w:val="23"/>
                        </w:rPr>
                      </w:pPr>
                      <w:ins w:id="225" w:author="Anjum, Aisha" w:date="2026-01-08T15:39:00Z" w16du:dateUtc="2026-01-08T15:39:00Z">
                        <w:r>
                          <w:rPr>
                            <w:rStyle w:val="eop"/>
                            <w:rFonts w:ascii="Arial" w:hAnsi="Arial" w:cs="Arial"/>
                            <w:color w:val="000000"/>
                            <w:sz w:val="23"/>
                            <w:szCs w:val="23"/>
                            <w:shd w:val="clear" w:color="auto" w:fill="FFFFFF"/>
                          </w:rPr>
                          <w:t>The REMAP-CAP trial has already had over 15,000 patients take part globally in the past few years.</w:t>
                        </w:r>
                      </w:ins>
                    </w:p>
                    <w:p w14:paraId="369D2EEC" w14:textId="77777777" w:rsidR="009B6A17" w:rsidRPr="00F453EC" w:rsidRDefault="009B6A17" w:rsidP="00783262">
                      <w:pPr>
                        <w:pStyle w:val="paragraph"/>
                        <w:spacing w:before="0" w:beforeAutospacing="0" w:after="0" w:afterAutospacing="0"/>
                        <w:textAlignment w:val="baseline"/>
                        <w:rPr>
                          <w:rFonts w:ascii="Arial" w:hAnsi="Arial" w:cs="Arial"/>
                          <w:sz w:val="23"/>
                          <w:szCs w:val="23"/>
                        </w:rPr>
                      </w:pPr>
                    </w:p>
                    <w:p w14:paraId="1CFE6DA5" w14:textId="77777777" w:rsidR="00783262" w:rsidRPr="00F453EC" w:rsidRDefault="00783262" w:rsidP="00783262">
                      <w:pPr>
                        <w:pStyle w:val="paragraph"/>
                        <w:spacing w:before="0" w:beforeAutospacing="0" w:after="0" w:afterAutospacing="0"/>
                        <w:textAlignment w:val="baseline"/>
                        <w:rPr>
                          <w:rFonts w:ascii="Arial" w:hAnsi="Arial" w:cs="Arial"/>
                          <w:sz w:val="23"/>
                          <w:szCs w:val="23"/>
                        </w:rPr>
                      </w:pPr>
                      <w:r w:rsidRPr="00F453EC">
                        <w:rPr>
                          <w:rStyle w:val="eop"/>
                          <w:rFonts w:ascii="Arial" w:hAnsi="Arial" w:cs="Arial"/>
                          <w:sz w:val="23"/>
                          <w:szCs w:val="23"/>
                        </w:rPr>
                        <w:t> </w:t>
                      </w:r>
                    </w:p>
                    <w:p w14:paraId="42535AA6" w14:textId="4A3C8801" w:rsidR="00783262" w:rsidRPr="00F453EC" w:rsidDel="009B6A17" w:rsidRDefault="00783262" w:rsidP="009B6A17">
                      <w:pPr>
                        <w:pStyle w:val="paragraph"/>
                        <w:spacing w:before="0" w:beforeAutospacing="0" w:after="0" w:afterAutospacing="0"/>
                        <w:textAlignment w:val="baseline"/>
                        <w:rPr>
                          <w:del w:id="226" w:author="Anjum, Aisha" w:date="2026-01-08T15:39:00Z" w16du:dateUtc="2026-01-08T15:39:00Z"/>
                          <w:rStyle w:val="normaltextrun"/>
                          <w:rFonts w:ascii="Arial" w:hAnsi="Arial" w:cs="Arial"/>
                          <w:sz w:val="23"/>
                          <w:szCs w:val="23"/>
                        </w:rPr>
                      </w:pPr>
                      <w:del w:id="227" w:author="Anjum, Aisha" w:date="2026-01-08T15:39:00Z" w16du:dateUtc="2026-01-08T15:39:00Z">
                        <w:r w:rsidRPr="00F453EC" w:rsidDel="009B6A17">
                          <w:rPr>
                            <w:rStyle w:val="normaltextrun"/>
                            <w:rFonts w:ascii="Arial" w:hAnsi="Arial" w:cs="Arial"/>
                            <w:sz w:val="23"/>
                            <w:szCs w:val="23"/>
                          </w:rPr>
                          <w:delText xml:space="preserve">The treatments for </w:delText>
                        </w:r>
                        <w:r w:rsidRPr="00F453EC" w:rsidDel="009B6A17">
                          <w:rPr>
                            <w:rStyle w:val="normaltextrun"/>
                            <w:rFonts w:ascii="Arial" w:hAnsi="Arial" w:cs="Arial"/>
                            <w:b/>
                            <w:bCs/>
                            <w:sz w:val="23"/>
                            <w:szCs w:val="23"/>
                          </w:rPr>
                          <w:delText>COVID-19</w:delText>
                        </w:r>
                        <w:r w:rsidRPr="00F453EC" w:rsidDel="009B6A17">
                          <w:rPr>
                            <w:rStyle w:val="normaltextrun"/>
                            <w:rFonts w:ascii="Arial" w:hAnsi="Arial" w:cs="Arial"/>
                            <w:sz w:val="23"/>
                            <w:szCs w:val="23"/>
                          </w:rPr>
                          <w:delText xml:space="preserve"> are:</w:delText>
                        </w:r>
                      </w:del>
                    </w:p>
                    <w:p w14:paraId="13925401" w14:textId="4FAAF9D4" w:rsidR="00783262" w:rsidRPr="00F453EC" w:rsidDel="009B6A17" w:rsidRDefault="00783262" w:rsidP="009B6A17">
                      <w:pPr>
                        <w:pStyle w:val="paragraph"/>
                        <w:spacing w:before="0" w:beforeAutospacing="0" w:after="0" w:afterAutospacing="0"/>
                        <w:textAlignment w:val="baseline"/>
                        <w:rPr>
                          <w:del w:id="228" w:author="Anjum, Aisha" w:date="2026-01-08T15:39:00Z" w16du:dateUtc="2026-01-08T15:39:00Z"/>
                          <w:rStyle w:val="normaltextrun"/>
                          <w:rFonts w:ascii="Arial" w:hAnsi="Arial" w:cs="Arial"/>
                          <w:sz w:val="23"/>
                          <w:szCs w:val="23"/>
                        </w:rPr>
                        <w:pPrChange w:id="229" w:author="Anjum, Aisha" w:date="2026-01-08T15:39:00Z" w16du:dateUtc="2026-01-08T15:39:00Z">
                          <w:pPr>
                            <w:pStyle w:val="paragraph"/>
                            <w:numPr>
                              <w:numId w:val="1"/>
                            </w:numPr>
                            <w:spacing w:before="0" w:beforeAutospacing="0" w:after="0" w:afterAutospacing="0"/>
                            <w:ind w:left="720" w:hanging="360"/>
                            <w:textAlignment w:val="baseline"/>
                          </w:pPr>
                        </w:pPrChange>
                      </w:pPr>
                      <w:del w:id="230" w:author="Anjum, Aisha" w:date="2026-01-08T15:39:00Z" w16du:dateUtc="2026-01-08T15:39:00Z">
                        <w:r w:rsidRPr="00F453EC" w:rsidDel="009B6A17">
                          <w:rPr>
                            <w:rStyle w:val="normaltextrun"/>
                            <w:rFonts w:ascii="Arial" w:hAnsi="Arial" w:cs="Arial"/>
                            <w:sz w:val="23"/>
                            <w:szCs w:val="23"/>
                          </w:rPr>
                          <w:delText>simvastatin (reduces inflammation)</w:delText>
                        </w:r>
                      </w:del>
                    </w:p>
                    <w:p w14:paraId="69B66A1C" w14:textId="2853E572" w:rsidR="00783262" w:rsidRPr="00F453EC" w:rsidDel="009B6A17" w:rsidRDefault="00783262" w:rsidP="009B6A17">
                      <w:pPr>
                        <w:pStyle w:val="paragraph"/>
                        <w:spacing w:before="0" w:beforeAutospacing="0" w:after="0" w:afterAutospacing="0"/>
                        <w:textAlignment w:val="baseline"/>
                        <w:rPr>
                          <w:del w:id="231" w:author="Anjum, Aisha" w:date="2026-01-08T15:39:00Z" w16du:dateUtc="2026-01-08T15:39:00Z"/>
                          <w:rStyle w:val="normaltextrun"/>
                          <w:rFonts w:ascii="Arial" w:hAnsi="Arial" w:cs="Arial"/>
                          <w:sz w:val="23"/>
                          <w:szCs w:val="23"/>
                        </w:rPr>
                        <w:pPrChange w:id="232" w:author="Anjum, Aisha" w:date="2026-01-08T15:39:00Z" w16du:dateUtc="2026-01-08T15:39:00Z">
                          <w:pPr>
                            <w:pStyle w:val="paragraph"/>
                            <w:numPr>
                              <w:numId w:val="1"/>
                            </w:numPr>
                            <w:spacing w:before="0" w:beforeAutospacing="0" w:after="0" w:afterAutospacing="0"/>
                            <w:ind w:left="720" w:hanging="360"/>
                            <w:textAlignment w:val="baseline"/>
                          </w:pPr>
                        </w:pPrChange>
                      </w:pPr>
                      <w:del w:id="233" w:author="Anjum, Aisha" w:date="2026-01-08T15:39:00Z" w16du:dateUtc="2026-01-08T15:39:00Z">
                        <w:r w:rsidRPr="00F453EC" w:rsidDel="009B6A17">
                          <w:rPr>
                            <w:rStyle w:val="normaltextrun"/>
                            <w:rFonts w:ascii="Arial" w:hAnsi="Arial" w:cs="Arial"/>
                            <w:sz w:val="23"/>
                            <w:szCs w:val="23"/>
                          </w:rPr>
                          <w:delText xml:space="preserve">low or a middle dose heparin (reduces blood clots) </w:delText>
                        </w:r>
                      </w:del>
                    </w:p>
                    <w:p w14:paraId="67C1031E" w14:textId="06362C0A" w:rsidR="00783262" w:rsidRPr="00F453EC" w:rsidDel="009B6A17" w:rsidRDefault="00783262" w:rsidP="009B6A17">
                      <w:pPr>
                        <w:pStyle w:val="paragraph"/>
                        <w:spacing w:before="0" w:beforeAutospacing="0" w:after="0" w:afterAutospacing="0"/>
                        <w:textAlignment w:val="baseline"/>
                        <w:rPr>
                          <w:del w:id="234" w:author="Anjum, Aisha" w:date="2026-01-08T15:39:00Z" w16du:dateUtc="2026-01-08T15:39:00Z"/>
                          <w:rFonts w:ascii="Arial" w:hAnsi="Arial" w:cs="Arial"/>
                          <w:sz w:val="23"/>
                          <w:szCs w:val="23"/>
                        </w:rPr>
                        <w:pPrChange w:id="235" w:author="Anjum, Aisha" w:date="2026-01-08T15:39:00Z" w16du:dateUtc="2026-01-08T15:39:00Z">
                          <w:pPr>
                            <w:pStyle w:val="paragraph"/>
                            <w:numPr>
                              <w:numId w:val="1"/>
                            </w:numPr>
                            <w:spacing w:before="0" w:beforeAutospacing="0" w:after="0" w:afterAutospacing="0"/>
                            <w:ind w:left="720" w:hanging="360"/>
                            <w:textAlignment w:val="baseline"/>
                          </w:pPr>
                        </w:pPrChange>
                      </w:pPr>
                      <w:del w:id="236" w:author="Anjum, Aisha" w:date="2026-01-08T15:39:00Z" w16du:dateUtc="2026-01-08T15:39:00Z">
                        <w:r w:rsidRPr="00F453EC" w:rsidDel="009B6A17">
                          <w:rPr>
                            <w:rStyle w:val="normaltextrun"/>
                            <w:rFonts w:ascii="Arial" w:hAnsi="Arial" w:cs="Arial"/>
                            <w:sz w:val="23"/>
                            <w:szCs w:val="23"/>
                          </w:rPr>
                          <w:delText>cysteamine (an antibacterial, antiviral and reduces inflammation)</w:delText>
                        </w:r>
                        <w:r w:rsidR="00C45474" w:rsidRPr="00F453EC" w:rsidDel="009B6A17">
                          <w:rPr>
                            <w:rStyle w:val="normaltextrun"/>
                            <w:rFonts w:ascii="Arial" w:hAnsi="Arial" w:cs="Arial"/>
                            <w:sz w:val="23"/>
                            <w:szCs w:val="23"/>
                          </w:rPr>
                          <w:delText>.</w:delText>
                        </w:r>
                      </w:del>
                    </w:p>
                  </w:txbxContent>
                </v:textbox>
                <w10:wrap anchorx="margin"/>
              </v:shape>
            </w:pict>
          </mc:Fallback>
        </mc:AlternateContent>
      </w:r>
    </w:p>
    <w:p w14:paraId="75F68294" w14:textId="73176CBE" w:rsidR="00883D78" w:rsidRDefault="00883D78"/>
    <w:p w14:paraId="46EEAC4A" w14:textId="399793C0" w:rsidR="00883D78" w:rsidRDefault="00883D78"/>
    <w:p w14:paraId="3D234CA0" w14:textId="08FDBB0C" w:rsidR="00883D78" w:rsidRDefault="00883D78"/>
    <w:p w14:paraId="33C27C60" w14:textId="602262DF" w:rsidR="00883D78" w:rsidRDefault="00883D78"/>
    <w:p w14:paraId="3C318648" w14:textId="42A3C1E9" w:rsidR="00883D78" w:rsidRDefault="00883D78"/>
    <w:p w14:paraId="42584EF9" w14:textId="0EB0D076" w:rsidR="00883D78" w:rsidRDefault="00883D78"/>
    <w:p w14:paraId="67E36784" w14:textId="77777777" w:rsidR="00883D78" w:rsidRDefault="00883D78"/>
    <w:p w14:paraId="1C48F07F" w14:textId="4025C41F" w:rsidR="00883D78" w:rsidRDefault="00883D78"/>
    <w:p w14:paraId="4D31B18E" w14:textId="416A9230" w:rsidR="00883D78" w:rsidRDefault="00883D78"/>
    <w:p w14:paraId="63D1E97B" w14:textId="56129826" w:rsidR="00883D78" w:rsidRDefault="00883D78"/>
    <w:p w14:paraId="4D307AC0" w14:textId="7E16B187" w:rsidR="00883D78" w:rsidRDefault="00883D78"/>
    <w:p w14:paraId="057A457A" w14:textId="2B7EB89D" w:rsidR="00FA6190" w:rsidRDefault="00FA6190"/>
    <w:p w14:paraId="1CD631D1" w14:textId="2965CC3A" w:rsidR="00FA6190" w:rsidRDefault="00FA6190"/>
    <w:p w14:paraId="5A6AB17B" w14:textId="373F2B88" w:rsidR="00FA6190" w:rsidRDefault="00FA6190"/>
    <w:p w14:paraId="6FC1D7C2" w14:textId="021831DC" w:rsidR="00FA6190" w:rsidRDefault="00FA6190"/>
    <w:p w14:paraId="78E921E8" w14:textId="65E39400" w:rsidR="00FA6190" w:rsidRDefault="00FA6190"/>
    <w:p w14:paraId="3E2D4177" w14:textId="4D8256A8" w:rsidR="00FA6190" w:rsidRDefault="00FA6190"/>
    <w:p w14:paraId="3E0FF090" w14:textId="0F13807C" w:rsidR="00FA6190" w:rsidRDefault="00FA6190"/>
    <w:p w14:paraId="00B83214" w14:textId="4EB72FF9" w:rsidR="00C33F98" w:rsidRDefault="002D32BD" w:rsidP="00C33F98">
      <w:pPr>
        <w:spacing w:after="0"/>
        <w:ind w:left="720"/>
        <w:rPr>
          <w:ins w:id="237" w:author="Anjum, Aisha" w:date="2026-01-08T15:40:00Z" w16du:dateUtc="2026-01-08T15:40:00Z"/>
          <w:rFonts w:ascii="Arial" w:hAnsi="Arial" w:cs="Arial"/>
          <w:b/>
          <w:bCs/>
          <w:color w:val="002060"/>
          <w:sz w:val="28"/>
          <w:szCs w:val="28"/>
        </w:rPr>
        <w:pPrChange w:id="238" w:author="Anjum, Aisha" w:date="2026-01-08T15:40:00Z" w16du:dateUtc="2026-01-08T15:40:00Z">
          <w:pPr>
            <w:spacing w:after="0"/>
          </w:pPr>
        </w:pPrChange>
      </w:pPr>
      <w:r>
        <w:rPr>
          <w:noProof/>
        </w:rPr>
        <mc:AlternateContent>
          <mc:Choice Requires="wps">
            <w:drawing>
              <wp:anchor distT="0" distB="0" distL="114300" distR="114300" simplePos="0" relativeHeight="251658259" behindDoc="0" locked="0" layoutInCell="1" allowOverlap="1" wp14:anchorId="7314AFBF" wp14:editId="6B4A6745">
                <wp:simplePos x="0" y="0"/>
                <wp:positionH relativeFrom="page">
                  <wp:posOffset>7573527</wp:posOffset>
                </wp:positionH>
                <wp:positionV relativeFrom="paragraph">
                  <wp:posOffset>2097</wp:posOffset>
                </wp:positionV>
                <wp:extent cx="2958465" cy="652145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2958465" cy="6521450"/>
                        </a:xfrm>
                        <a:prstGeom prst="rect">
                          <a:avLst/>
                        </a:prstGeom>
                        <a:solidFill>
                          <a:schemeClr val="lt1"/>
                        </a:solidFill>
                        <a:ln w="6350">
                          <a:noFill/>
                        </a:ln>
                      </wps:spPr>
                      <wps:txbx>
                        <w:txbxContent>
                          <w:p w14:paraId="5290AB76" w14:textId="1507AA50" w:rsidR="00C45474" w:rsidRPr="00BE7641" w:rsidRDefault="00F453EC" w:rsidP="00C45474">
                            <w:pPr>
                              <w:rPr>
                                <w:rFonts w:ascii="Arial" w:hAnsi="Arial" w:cs="Arial"/>
                                <w:b/>
                                <w:bCs/>
                                <w:color w:val="002060"/>
                                <w:sz w:val="28"/>
                                <w:szCs w:val="28"/>
                                <w:rPrChange w:id="239" w:author="Anjum, Aisha" w:date="2026-01-08T15:47:00Z" w16du:dateUtc="2026-01-08T15:47:00Z">
                                  <w:rPr>
                                    <w:rFonts w:ascii="Arial" w:hAnsi="Arial" w:cs="Arial"/>
                                    <w:b/>
                                    <w:bCs/>
                                    <w:color w:val="002060"/>
                                    <w:sz w:val="26"/>
                                    <w:szCs w:val="26"/>
                                  </w:rPr>
                                </w:rPrChange>
                              </w:rPr>
                            </w:pPr>
                            <w:r w:rsidRPr="00BE7641">
                              <w:rPr>
                                <w:rFonts w:ascii="Arial" w:hAnsi="Arial" w:cs="Arial"/>
                                <w:b/>
                                <w:bCs/>
                                <w:color w:val="002060"/>
                                <w:sz w:val="28"/>
                                <w:szCs w:val="28"/>
                                <w:rPrChange w:id="240" w:author="Anjum, Aisha" w:date="2026-01-08T15:47:00Z" w16du:dateUtc="2026-01-08T15:47:00Z">
                                  <w:rPr>
                                    <w:rFonts w:ascii="Arial" w:hAnsi="Arial" w:cs="Arial"/>
                                    <w:b/>
                                    <w:bCs/>
                                    <w:color w:val="002060"/>
                                    <w:sz w:val="26"/>
                                    <w:szCs w:val="26"/>
                                  </w:rPr>
                                </w:rPrChange>
                              </w:rPr>
                              <w:t>What will happen during this study?</w:t>
                            </w:r>
                          </w:p>
                          <w:p w14:paraId="2EFBE23C" w14:textId="696C5F22" w:rsidR="00F453EC" w:rsidRPr="00F453EC" w:rsidRDefault="00D62A7C" w:rsidP="00F453EC">
                            <w:pPr>
                              <w:spacing w:after="120"/>
                              <w:rPr>
                                <w:rFonts w:ascii="Arial" w:hAnsi="Arial" w:cs="Arial"/>
                                <w:sz w:val="23"/>
                                <w:szCs w:val="23"/>
                              </w:rPr>
                            </w:pPr>
                            <w:ins w:id="241" w:author="Anjum, Aisha" w:date="2026-01-08T15:45:00Z" w16du:dateUtc="2026-01-08T15:45:00Z">
                              <w:r>
                                <w:rPr>
                                  <w:rStyle w:val="normaltextrun"/>
                                  <w:rFonts w:ascii="Arial" w:hAnsi="Arial" w:cs="Arial"/>
                                  <w:color w:val="000000"/>
                                  <w:sz w:val="23"/>
                                  <w:szCs w:val="23"/>
                                  <w:shd w:val="clear" w:color="auto" w:fill="FFFFFF"/>
                                </w:rPr>
                                <w:t>Taking part</w:t>
                              </w:r>
                              <w:r w:rsidRPr="00F453EC">
                                <w:rPr>
                                  <w:rStyle w:val="normaltextrun"/>
                                  <w:rFonts w:ascii="Arial" w:hAnsi="Arial" w:cs="Arial"/>
                                  <w:color w:val="000000"/>
                                  <w:sz w:val="23"/>
                                  <w:szCs w:val="23"/>
                                  <w:shd w:val="clear" w:color="auto" w:fill="FFFFFF"/>
                                </w:rPr>
                                <w:t xml:space="preserve"> </w:t>
                              </w:r>
                            </w:ins>
                            <w:del w:id="242" w:author="Anjum, Aisha" w:date="2026-01-08T15:45:00Z" w16du:dateUtc="2026-01-08T15:45:00Z">
                              <w:r w:rsidR="00F453EC" w:rsidRPr="00F453EC" w:rsidDel="00D62A7C">
                                <w:rPr>
                                  <w:rStyle w:val="normaltextrun"/>
                                  <w:rFonts w:ascii="Arial" w:hAnsi="Arial" w:cs="Arial"/>
                                  <w:color w:val="000000"/>
                                  <w:sz w:val="23"/>
                                  <w:szCs w:val="23"/>
                                  <w:shd w:val="clear" w:color="auto" w:fill="FFFFFF"/>
                                </w:rPr>
                                <w:delText>Participation</w:delText>
                              </w:r>
                            </w:del>
                            <w:r w:rsidR="00F453EC" w:rsidRPr="00F453EC">
                              <w:rPr>
                                <w:rStyle w:val="normaltextrun"/>
                                <w:rFonts w:ascii="Arial" w:hAnsi="Arial" w:cs="Arial"/>
                                <w:color w:val="000000"/>
                                <w:sz w:val="23"/>
                                <w:szCs w:val="23"/>
                                <w:shd w:val="clear" w:color="auto" w:fill="FFFFFF"/>
                              </w:rPr>
                              <w:t xml:space="preserve"> in this study is entirely voluntary. </w:t>
                            </w:r>
                            <w:r w:rsidR="00F453EC" w:rsidRPr="00F453EC">
                              <w:rPr>
                                <w:rFonts w:ascii="Arial" w:hAnsi="Arial" w:cs="Arial"/>
                                <w:color w:val="000000"/>
                                <w:sz w:val="23"/>
                                <w:szCs w:val="23"/>
                              </w:rPr>
                              <w:t xml:space="preserve">The doctor or researcher will explain the study and ask for </w:t>
                            </w:r>
                            <w:del w:id="243" w:author="Anjum, Aisha" w:date="2026-01-08T15:45:00Z" w16du:dateUtc="2026-01-08T15:45:00Z">
                              <w:r w:rsidR="00F453EC" w:rsidRPr="00F453EC" w:rsidDel="00D62A7C">
                                <w:rPr>
                                  <w:rFonts w:ascii="Arial" w:hAnsi="Arial" w:cs="Arial"/>
                                  <w:color w:val="000000"/>
                                  <w:sz w:val="23"/>
                                  <w:szCs w:val="23"/>
                                </w:rPr>
                                <w:delText xml:space="preserve">your </w:delText>
                              </w:r>
                            </w:del>
                            <w:r w:rsidR="00F453EC" w:rsidRPr="00F453EC">
                              <w:rPr>
                                <w:rFonts w:ascii="Arial" w:hAnsi="Arial" w:cs="Arial"/>
                                <w:color w:val="000000"/>
                                <w:sz w:val="23"/>
                                <w:szCs w:val="23"/>
                              </w:rPr>
                              <w:t>consent</w:t>
                            </w:r>
                            <w:del w:id="244" w:author="Anjum, Aisha" w:date="2026-01-08T15:45:00Z" w16du:dateUtc="2026-01-08T15:45:00Z">
                              <w:r w:rsidR="00F453EC" w:rsidRPr="00F453EC" w:rsidDel="00D62A7C">
                                <w:rPr>
                                  <w:rFonts w:ascii="Arial" w:hAnsi="Arial" w:cs="Arial"/>
                                  <w:color w:val="000000"/>
                                  <w:sz w:val="23"/>
                                  <w:szCs w:val="23"/>
                                </w:rPr>
                                <w:delText xml:space="preserve"> for participation</w:delText>
                              </w:r>
                            </w:del>
                            <w:r w:rsidR="00F453EC" w:rsidRPr="00F453EC">
                              <w:rPr>
                                <w:rFonts w:ascii="Arial" w:hAnsi="Arial" w:cs="Arial"/>
                                <w:color w:val="000000"/>
                                <w:sz w:val="23"/>
                                <w:szCs w:val="23"/>
                              </w:rPr>
                              <w:t xml:space="preserve">. If you do not consent to </w:t>
                            </w:r>
                            <w:del w:id="245" w:author="Anjum, Aisha" w:date="2026-01-08T15:45:00Z" w16du:dateUtc="2026-01-08T15:45:00Z">
                              <w:r w:rsidR="00F453EC" w:rsidRPr="00F453EC" w:rsidDel="004A3659">
                                <w:rPr>
                                  <w:rFonts w:ascii="Arial" w:hAnsi="Arial" w:cs="Arial"/>
                                  <w:color w:val="000000"/>
                                  <w:sz w:val="23"/>
                                  <w:szCs w:val="23"/>
                                </w:rPr>
                                <w:delText xml:space="preserve">participate </w:delText>
                              </w:r>
                            </w:del>
                            <w:ins w:id="246" w:author="Anjum, Aisha" w:date="2026-01-08T15:45:00Z" w16du:dateUtc="2026-01-08T15:45:00Z">
                              <w:r w:rsidR="004A3659">
                                <w:rPr>
                                  <w:rFonts w:ascii="Arial" w:hAnsi="Arial" w:cs="Arial"/>
                                  <w:color w:val="000000"/>
                                  <w:sz w:val="23"/>
                                  <w:szCs w:val="23"/>
                                </w:rPr>
                                <w:t>tak</w:t>
                              </w:r>
                              <w:r w:rsidR="004A3659" w:rsidRPr="00F453EC">
                                <w:rPr>
                                  <w:rFonts w:ascii="Arial" w:hAnsi="Arial" w:cs="Arial"/>
                                  <w:color w:val="000000"/>
                                  <w:sz w:val="23"/>
                                  <w:szCs w:val="23"/>
                                </w:rPr>
                                <w:t>e</w:t>
                              </w:r>
                              <w:r w:rsidR="004A3659">
                                <w:rPr>
                                  <w:rFonts w:ascii="Arial" w:hAnsi="Arial" w:cs="Arial"/>
                                  <w:color w:val="000000"/>
                                  <w:sz w:val="23"/>
                                  <w:szCs w:val="23"/>
                                </w:rPr>
                                <w:t xml:space="preserve"> part</w:t>
                              </w:r>
                              <w:r w:rsidR="004A3659" w:rsidRPr="00F453EC">
                                <w:rPr>
                                  <w:rFonts w:ascii="Arial" w:hAnsi="Arial" w:cs="Arial"/>
                                  <w:color w:val="000000"/>
                                  <w:sz w:val="23"/>
                                  <w:szCs w:val="23"/>
                                </w:rPr>
                                <w:t xml:space="preserve"> </w:t>
                              </w:r>
                            </w:ins>
                            <w:r w:rsidR="00F453EC" w:rsidRPr="00F453EC">
                              <w:rPr>
                                <w:rFonts w:ascii="Arial" w:hAnsi="Arial" w:cs="Arial"/>
                                <w:color w:val="000000"/>
                                <w:sz w:val="23"/>
                                <w:szCs w:val="23"/>
                              </w:rPr>
                              <w:t xml:space="preserve">in the study, no data will be collected </w:t>
                            </w:r>
                            <w:del w:id="247" w:author="Anjum, Aisha" w:date="2026-01-08T15:45:00Z" w16du:dateUtc="2026-01-08T15:45:00Z">
                              <w:r w:rsidR="00F453EC" w:rsidRPr="00F453EC" w:rsidDel="004A3659">
                                <w:rPr>
                                  <w:rFonts w:ascii="Arial" w:hAnsi="Arial" w:cs="Arial"/>
                                  <w:color w:val="000000"/>
                                  <w:sz w:val="23"/>
                                  <w:szCs w:val="23"/>
                                </w:rPr>
                                <w:delText xml:space="preserve">from </w:delText>
                              </w:r>
                            </w:del>
                            <w:ins w:id="248" w:author="Anjum, Aisha" w:date="2026-01-08T15:45:00Z" w16du:dateUtc="2026-01-08T15:45:00Z">
                              <w:r w:rsidR="004A3659">
                                <w:rPr>
                                  <w:rFonts w:ascii="Arial" w:hAnsi="Arial" w:cs="Arial"/>
                                  <w:color w:val="000000"/>
                                  <w:sz w:val="23"/>
                                  <w:szCs w:val="23"/>
                                </w:rPr>
                                <w:t>about</w:t>
                              </w:r>
                              <w:r w:rsidR="004A3659" w:rsidRPr="00F453EC">
                                <w:rPr>
                                  <w:rFonts w:ascii="Arial" w:hAnsi="Arial" w:cs="Arial"/>
                                  <w:color w:val="000000"/>
                                  <w:sz w:val="23"/>
                                  <w:szCs w:val="23"/>
                                </w:rPr>
                                <w:t xml:space="preserve"> </w:t>
                              </w:r>
                            </w:ins>
                            <w:r w:rsidR="00F453EC" w:rsidRPr="00F453EC">
                              <w:rPr>
                                <w:rFonts w:ascii="Arial" w:hAnsi="Arial" w:cs="Arial"/>
                                <w:color w:val="000000"/>
                                <w:sz w:val="23"/>
                                <w:szCs w:val="23"/>
                              </w:rPr>
                              <w:t xml:space="preserve">you. </w:t>
                            </w:r>
                          </w:p>
                          <w:p w14:paraId="5EB237B2" w14:textId="77777777" w:rsidR="005B2003" w:rsidRDefault="005B2003" w:rsidP="005B2003">
                            <w:pPr>
                              <w:rPr>
                                <w:ins w:id="249" w:author="Anjum, Aisha" w:date="2026-01-08T15:45:00Z" w16du:dateUtc="2026-01-08T15:45:00Z"/>
                                <w:rStyle w:val="normaltextrun"/>
                                <w:rFonts w:ascii="Arial" w:hAnsi="Arial" w:cs="Arial"/>
                                <w:color w:val="000000"/>
                                <w:sz w:val="23"/>
                                <w:szCs w:val="23"/>
                                <w:shd w:val="clear" w:color="auto" w:fill="FFFFFF"/>
                              </w:rPr>
                            </w:pPr>
                            <w:ins w:id="250" w:author="Anjum, Aisha" w:date="2026-01-08T15:45:00Z" w16du:dateUtc="2026-01-08T15:45:00Z">
                              <w:r>
                                <w:rPr>
                                  <w:rStyle w:val="normaltextrun"/>
                                  <w:rFonts w:ascii="Arial" w:hAnsi="Arial" w:cs="Arial"/>
                                  <w:color w:val="000000"/>
                                  <w:sz w:val="23"/>
                                  <w:szCs w:val="23"/>
                                  <w:shd w:val="clear" w:color="auto" w:fill="FFFFFF"/>
                                </w:rPr>
                                <w:t>If you do take part, y</w:t>
                              </w:r>
                              <w:r w:rsidRPr="00F453EC">
                                <w:rPr>
                                  <w:rStyle w:val="normaltextrun"/>
                                  <w:rFonts w:ascii="Arial" w:hAnsi="Arial" w:cs="Arial"/>
                                  <w:color w:val="000000"/>
                                  <w:sz w:val="23"/>
                                  <w:szCs w:val="23"/>
                                  <w:shd w:val="clear" w:color="auto" w:fill="FFFFFF"/>
                                </w:rPr>
                                <w:t xml:space="preserve">ou will be randomised </w:t>
                              </w:r>
                              <w:r>
                                <w:rPr>
                                  <w:rStyle w:val="normaltextrun"/>
                                  <w:rFonts w:ascii="Arial" w:hAnsi="Arial" w:cs="Arial"/>
                                  <w:color w:val="000000"/>
                                  <w:sz w:val="23"/>
                                  <w:szCs w:val="23"/>
                                  <w:shd w:val="clear" w:color="auto" w:fill="FFFFFF"/>
                                </w:rPr>
                                <w:t xml:space="preserve">(randomly selected) </w:t>
                              </w:r>
                              <w:r w:rsidRPr="00F453EC">
                                <w:rPr>
                                  <w:rStyle w:val="normaltextrun"/>
                                  <w:rFonts w:ascii="Arial" w:hAnsi="Arial" w:cs="Arial"/>
                                  <w:color w:val="000000"/>
                                  <w:sz w:val="23"/>
                                  <w:szCs w:val="23"/>
                                  <w:shd w:val="clear" w:color="auto" w:fill="FFFFFF"/>
                                </w:rPr>
                                <w:t xml:space="preserve">by a computer </w:t>
                              </w:r>
                              <w:r>
                                <w:rPr>
                                  <w:rStyle w:val="normaltextrun"/>
                                  <w:rFonts w:ascii="Arial" w:hAnsi="Arial" w:cs="Arial"/>
                                  <w:color w:val="000000"/>
                                  <w:sz w:val="23"/>
                                  <w:szCs w:val="23"/>
                                  <w:shd w:val="clear" w:color="auto" w:fill="FFFFFF"/>
                                </w:rPr>
                                <w:t>for</w:t>
                              </w:r>
                              <w:r w:rsidRPr="00F453EC">
                                <w:rPr>
                                  <w:rStyle w:val="normaltextrun"/>
                                  <w:rFonts w:ascii="Arial" w:hAnsi="Arial" w:cs="Arial"/>
                                  <w:color w:val="000000"/>
                                  <w:sz w:val="23"/>
                                  <w:szCs w:val="23"/>
                                  <w:shd w:val="clear" w:color="auto" w:fill="FFFFFF"/>
                                </w:rPr>
                                <w:t xml:space="preserve"> one or more treatment</w:t>
                              </w:r>
                              <w:r>
                                <w:rPr>
                                  <w:rStyle w:val="normaltextrun"/>
                                  <w:rFonts w:ascii="Arial" w:hAnsi="Arial" w:cs="Arial"/>
                                  <w:color w:val="000000"/>
                                  <w:sz w:val="23"/>
                                  <w:szCs w:val="23"/>
                                  <w:shd w:val="clear" w:color="auto" w:fill="FFFFFF"/>
                                </w:rPr>
                                <w:t xml:space="preserve"> option</w:t>
                              </w:r>
                              <w:r w:rsidRPr="00F453EC">
                                <w:rPr>
                                  <w:rStyle w:val="normaltextrun"/>
                                  <w:rFonts w:ascii="Arial" w:hAnsi="Arial" w:cs="Arial"/>
                                  <w:color w:val="000000"/>
                                  <w:sz w:val="23"/>
                                  <w:szCs w:val="23"/>
                                  <w:shd w:val="clear" w:color="auto" w:fill="FFFFFF"/>
                                </w:rPr>
                                <w:t xml:space="preserve">s. </w:t>
                              </w:r>
                            </w:ins>
                          </w:p>
                          <w:p w14:paraId="02C7FEBC" w14:textId="03594D12" w:rsidR="00C45474" w:rsidRPr="00F453EC" w:rsidRDefault="00F453EC" w:rsidP="00C45474">
                            <w:pPr>
                              <w:rPr>
                                <w:rStyle w:val="normaltextrun"/>
                                <w:rFonts w:ascii="Arial" w:hAnsi="Arial" w:cs="Arial"/>
                                <w:color w:val="000000"/>
                                <w:sz w:val="23"/>
                                <w:szCs w:val="23"/>
                                <w:bdr w:val="none" w:sz="0" w:space="0" w:color="auto" w:frame="1"/>
                              </w:rPr>
                            </w:pPr>
                            <w:del w:id="251" w:author="Anjum, Aisha" w:date="2026-01-08T15:45:00Z" w16du:dateUtc="2026-01-08T15:45:00Z">
                              <w:r w:rsidRPr="00F453EC" w:rsidDel="005B2003">
                                <w:rPr>
                                  <w:rStyle w:val="normaltextrun"/>
                                  <w:rFonts w:ascii="Arial" w:hAnsi="Arial" w:cs="Arial"/>
                                  <w:color w:val="000000"/>
                                  <w:sz w:val="23"/>
                                  <w:szCs w:val="23"/>
                                  <w:shd w:val="clear" w:color="auto" w:fill="FFFFFF"/>
                                </w:rPr>
                                <w:delText xml:space="preserve">You will then be randomised by a computer to one or more treatments. </w:delText>
                              </w:r>
                            </w:del>
                            <w:r w:rsidRPr="00F453EC">
                              <w:rPr>
                                <w:rStyle w:val="normaltextrun"/>
                                <w:rFonts w:ascii="Arial" w:hAnsi="Arial" w:cs="Arial"/>
                                <w:color w:val="000000"/>
                                <w:sz w:val="23"/>
                                <w:szCs w:val="23"/>
                                <w:shd w:val="clear" w:color="auto" w:fill="FFFFFF"/>
                              </w:rPr>
                              <w:t>Depending on the treatment, a n</w:t>
                            </w:r>
                            <w:ins w:id="252" w:author="Anjum, Aisha" w:date="2026-01-08T15:46:00Z" w16du:dateUtc="2026-01-08T15:46:00Z">
                              <w:r w:rsidR="005B2003">
                                <w:rPr>
                                  <w:rStyle w:val="normaltextrun"/>
                                  <w:rFonts w:ascii="Arial" w:hAnsi="Arial" w:cs="Arial"/>
                                  <w:color w:val="000000"/>
                                  <w:sz w:val="23"/>
                                  <w:szCs w:val="23"/>
                                  <w:shd w:val="clear" w:color="auto" w:fill="FFFFFF"/>
                                </w:rPr>
                                <w:t>ose</w:t>
                              </w:r>
                            </w:ins>
                            <w:del w:id="253" w:author="Anjum, Aisha" w:date="2026-01-08T15:46:00Z" w16du:dateUtc="2026-01-08T15:46:00Z">
                              <w:r w:rsidRPr="00F453EC" w:rsidDel="005B2003">
                                <w:rPr>
                                  <w:rStyle w:val="normaltextrun"/>
                                  <w:rFonts w:ascii="Arial" w:hAnsi="Arial" w:cs="Arial"/>
                                  <w:color w:val="000000"/>
                                  <w:sz w:val="23"/>
                                  <w:szCs w:val="23"/>
                                  <w:shd w:val="clear" w:color="auto" w:fill="FFFFFF"/>
                                </w:rPr>
                                <w:delText>asal</w:delText>
                              </w:r>
                            </w:del>
                            <w:r w:rsidRPr="00F453EC">
                              <w:rPr>
                                <w:rStyle w:val="normaltextrun"/>
                                <w:rFonts w:ascii="Arial" w:hAnsi="Arial" w:cs="Arial"/>
                                <w:color w:val="000000"/>
                                <w:sz w:val="23"/>
                                <w:szCs w:val="23"/>
                                <w:shd w:val="clear" w:color="auto" w:fill="FFFFFF"/>
                              </w:rPr>
                              <w:t xml:space="preserve"> swab and/or a blood sample will be taken. </w:t>
                            </w:r>
                            <w:r w:rsidRPr="00F453EC">
                              <w:rPr>
                                <w:rStyle w:val="normaltextrun"/>
                                <w:rFonts w:ascii="Arial" w:hAnsi="Arial" w:cs="Arial"/>
                                <w:color w:val="000000"/>
                                <w:sz w:val="23"/>
                                <w:szCs w:val="23"/>
                                <w:bdr w:val="none" w:sz="0" w:space="0" w:color="auto" w:frame="1"/>
                              </w:rPr>
                              <w:t xml:space="preserve">If you are randomised to receive a </w:t>
                            </w:r>
                            <w:del w:id="254" w:author="Anjum, Aisha" w:date="2026-01-08T15:46:00Z" w16du:dateUtc="2026-01-08T15:46:00Z">
                              <w:r w:rsidRPr="00F453EC" w:rsidDel="005B2003">
                                <w:rPr>
                                  <w:rStyle w:val="normaltextrun"/>
                                  <w:rFonts w:ascii="Arial" w:hAnsi="Arial" w:cs="Arial"/>
                                  <w:color w:val="000000"/>
                                  <w:sz w:val="23"/>
                                  <w:szCs w:val="23"/>
                                  <w:bdr w:val="none" w:sz="0" w:space="0" w:color="auto" w:frame="1"/>
                                </w:rPr>
                                <w:delText xml:space="preserve">treatment </w:delText>
                              </w:r>
                            </w:del>
                            <w:ins w:id="255" w:author="Anjum, Aisha" w:date="2026-01-08T15:46:00Z" w16du:dateUtc="2026-01-08T15:46:00Z">
                              <w:r w:rsidR="005B2003">
                                <w:rPr>
                                  <w:rStyle w:val="normaltextrun"/>
                                  <w:rFonts w:ascii="Arial" w:hAnsi="Arial" w:cs="Arial"/>
                                  <w:color w:val="000000"/>
                                  <w:sz w:val="23"/>
                                  <w:szCs w:val="23"/>
                                  <w:bdr w:val="none" w:sz="0" w:space="0" w:color="auto" w:frame="1"/>
                                </w:rPr>
                                <w:t>medication</w:t>
                              </w:r>
                              <w:r w:rsidR="009464A4">
                                <w:rPr>
                                  <w:rStyle w:val="normaltextrun"/>
                                  <w:rFonts w:ascii="Arial" w:hAnsi="Arial" w:cs="Arial"/>
                                  <w:color w:val="000000"/>
                                  <w:sz w:val="23"/>
                                  <w:szCs w:val="23"/>
                                  <w:bdr w:val="none" w:sz="0" w:space="0" w:color="auto" w:frame="1"/>
                                </w:rPr>
                                <w:t>,</w:t>
                              </w:r>
                              <w:r w:rsidR="005B2003" w:rsidRPr="00F453EC">
                                <w:rPr>
                                  <w:rStyle w:val="normaltextrun"/>
                                  <w:rFonts w:ascii="Arial" w:hAnsi="Arial" w:cs="Arial"/>
                                  <w:color w:val="000000"/>
                                  <w:sz w:val="23"/>
                                  <w:szCs w:val="23"/>
                                  <w:bdr w:val="none" w:sz="0" w:space="0" w:color="auto" w:frame="1"/>
                                </w:rPr>
                                <w:t xml:space="preserve"> </w:t>
                              </w:r>
                            </w:ins>
                            <w:del w:id="256" w:author="Anjum, Aisha" w:date="2026-01-08T15:46:00Z" w16du:dateUtc="2026-01-08T15:46:00Z">
                              <w:r w:rsidRPr="00F453EC" w:rsidDel="009464A4">
                                <w:rPr>
                                  <w:rStyle w:val="normaltextrun"/>
                                  <w:rFonts w:ascii="Arial" w:hAnsi="Arial" w:cs="Arial"/>
                                  <w:color w:val="000000"/>
                                  <w:sz w:val="23"/>
                                  <w:szCs w:val="23"/>
                                  <w:bdr w:val="none" w:sz="0" w:space="0" w:color="auto" w:frame="1"/>
                                </w:rPr>
                                <w:delText xml:space="preserve">you may receive </w:delText>
                              </w:r>
                            </w:del>
                            <w:r w:rsidRPr="00F453EC">
                              <w:rPr>
                                <w:rStyle w:val="normaltextrun"/>
                                <w:rFonts w:ascii="Arial" w:hAnsi="Arial" w:cs="Arial"/>
                                <w:color w:val="000000"/>
                                <w:sz w:val="23"/>
                                <w:szCs w:val="23"/>
                                <w:bdr w:val="none" w:sz="0" w:space="0" w:color="auto" w:frame="1"/>
                              </w:rPr>
                              <w:t xml:space="preserve">this </w:t>
                            </w:r>
                            <w:ins w:id="257" w:author="Anjum, Aisha" w:date="2026-01-08T15:46:00Z" w16du:dateUtc="2026-01-08T15:46:00Z">
                              <w:r w:rsidR="009464A4">
                                <w:rPr>
                                  <w:rStyle w:val="normaltextrun"/>
                                  <w:rFonts w:ascii="Arial" w:hAnsi="Arial" w:cs="Arial"/>
                                  <w:color w:val="000000"/>
                                  <w:sz w:val="23"/>
                                  <w:szCs w:val="23"/>
                                  <w:bdr w:val="none" w:sz="0" w:space="0" w:color="auto" w:frame="1"/>
                                </w:rPr>
                                <w:t>may be</w:t>
                              </w:r>
                            </w:ins>
                            <w:del w:id="258" w:author="Anjum, Aisha" w:date="2026-01-08T15:46:00Z" w16du:dateUtc="2026-01-08T15:46:00Z">
                              <w:r w:rsidRPr="00F453EC" w:rsidDel="009464A4">
                                <w:rPr>
                                  <w:rStyle w:val="normaltextrun"/>
                                  <w:rFonts w:ascii="Arial" w:hAnsi="Arial" w:cs="Arial"/>
                                  <w:color w:val="000000"/>
                                  <w:sz w:val="23"/>
                                  <w:szCs w:val="23"/>
                                  <w:bdr w:val="none" w:sz="0" w:space="0" w:color="auto" w:frame="1"/>
                                </w:rPr>
                                <w:delText>via</w:delText>
                              </w:r>
                            </w:del>
                            <w:ins w:id="259" w:author="Anjum, Aisha" w:date="2026-01-08T15:46:00Z" w16du:dateUtc="2026-01-08T15:46:00Z">
                              <w:r w:rsidR="009464A4">
                                <w:rPr>
                                  <w:rStyle w:val="normaltextrun"/>
                                  <w:rFonts w:ascii="Arial" w:hAnsi="Arial" w:cs="Arial"/>
                                  <w:color w:val="000000"/>
                                  <w:sz w:val="23"/>
                                  <w:szCs w:val="23"/>
                                  <w:bdr w:val="none" w:sz="0" w:space="0" w:color="auto" w:frame="1"/>
                                </w:rPr>
                                <w:t xml:space="preserve"> by</w:t>
                              </w:r>
                            </w:ins>
                            <w:r w:rsidRPr="00F453EC">
                              <w:rPr>
                                <w:rStyle w:val="normaltextrun"/>
                                <w:rFonts w:ascii="Arial" w:hAnsi="Arial" w:cs="Arial"/>
                                <w:color w:val="000000"/>
                                <w:sz w:val="23"/>
                                <w:szCs w:val="23"/>
                                <w:bdr w:val="none" w:sz="0" w:space="0" w:color="auto" w:frame="1"/>
                              </w:rPr>
                              <w:t xml:space="preserve"> an injection or </w:t>
                            </w:r>
                            <w:del w:id="260" w:author="Anjum, Aisha" w:date="2026-01-08T15:47:00Z" w16du:dateUtc="2026-01-08T15:47:00Z">
                              <w:r w:rsidRPr="00F453EC" w:rsidDel="00BE7641">
                                <w:rPr>
                                  <w:rStyle w:val="normaltextrun"/>
                                  <w:rFonts w:ascii="Arial" w:hAnsi="Arial" w:cs="Arial"/>
                                  <w:color w:val="000000"/>
                                  <w:sz w:val="23"/>
                                  <w:szCs w:val="23"/>
                                  <w:bdr w:val="none" w:sz="0" w:space="0" w:color="auto" w:frame="1"/>
                                </w:rPr>
                                <w:delText xml:space="preserve">a </w:delText>
                              </w:r>
                            </w:del>
                            <w:r w:rsidRPr="00F453EC">
                              <w:rPr>
                                <w:rStyle w:val="normaltextrun"/>
                                <w:rFonts w:ascii="Arial" w:hAnsi="Arial" w:cs="Arial"/>
                                <w:color w:val="000000"/>
                                <w:sz w:val="23"/>
                                <w:szCs w:val="23"/>
                                <w:bdr w:val="none" w:sz="0" w:space="0" w:color="auto" w:frame="1"/>
                              </w:rPr>
                              <w:t>tablet</w:t>
                            </w:r>
                            <w:ins w:id="261" w:author="Anjum, Aisha" w:date="2026-01-08T15:46:00Z" w16du:dateUtc="2026-01-08T15:46:00Z">
                              <w:r w:rsidR="00BE7641">
                                <w:rPr>
                                  <w:rStyle w:val="normaltextrun"/>
                                  <w:rFonts w:ascii="Arial" w:hAnsi="Arial" w:cs="Arial"/>
                                  <w:color w:val="000000"/>
                                  <w:sz w:val="23"/>
                                  <w:szCs w:val="23"/>
                                  <w:bdr w:val="none" w:sz="0" w:space="0" w:color="auto" w:frame="1"/>
                                </w:rPr>
                                <w:t>(s)</w:t>
                              </w:r>
                            </w:ins>
                            <w:r w:rsidRPr="00F453EC">
                              <w:rPr>
                                <w:rStyle w:val="normaltextrun"/>
                                <w:rFonts w:ascii="Arial" w:hAnsi="Arial" w:cs="Arial"/>
                                <w:color w:val="000000"/>
                                <w:sz w:val="23"/>
                                <w:szCs w:val="23"/>
                                <w:bdr w:val="none" w:sz="0" w:space="0" w:color="auto" w:frame="1"/>
                              </w:rPr>
                              <w:t xml:space="preserve">. </w:t>
                            </w:r>
                          </w:p>
                          <w:p w14:paraId="4ECB6AF2" w14:textId="349D4FDF" w:rsidR="00C45474" w:rsidRPr="00F453EC" w:rsidRDefault="00B63A39" w:rsidP="00C45474">
                            <w:pPr>
                              <w:rPr>
                                <w:rStyle w:val="normaltextrun"/>
                                <w:rFonts w:ascii="Arial" w:hAnsi="Arial" w:cs="Arial"/>
                                <w:b/>
                                <w:bCs/>
                                <w:color w:val="002060"/>
                                <w:sz w:val="26"/>
                                <w:szCs w:val="26"/>
                                <w:shd w:val="clear" w:color="auto" w:fill="FFFFFF"/>
                              </w:rPr>
                            </w:pPr>
                            <w:r>
                              <w:rPr>
                                <w:rStyle w:val="normaltextrun"/>
                                <w:rFonts w:ascii="Arial" w:hAnsi="Arial" w:cs="Arial"/>
                                <w:b/>
                                <w:bCs/>
                                <w:color w:val="002060"/>
                                <w:sz w:val="26"/>
                                <w:szCs w:val="26"/>
                                <w:shd w:val="clear" w:color="auto" w:fill="FFFFFF"/>
                              </w:rPr>
                              <w:br/>
                            </w:r>
                            <w:r w:rsidR="00C45474" w:rsidRPr="00BE7641">
                              <w:rPr>
                                <w:rStyle w:val="normaltextrun"/>
                                <w:rFonts w:ascii="Arial" w:hAnsi="Arial" w:cs="Arial"/>
                                <w:b/>
                                <w:bCs/>
                                <w:color w:val="002060"/>
                                <w:sz w:val="28"/>
                                <w:szCs w:val="28"/>
                                <w:shd w:val="clear" w:color="auto" w:fill="FFFFFF"/>
                                <w:rPrChange w:id="262" w:author="Anjum, Aisha" w:date="2026-01-08T15:47:00Z" w16du:dateUtc="2026-01-08T15:47:00Z">
                                  <w:rPr>
                                    <w:rStyle w:val="normaltextrun"/>
                                    <w:rFonts w:ascii="Arial" w:hAnsi="Arial" w:cs="Arial"/>
                                    <w:b/>
                                    <w:bCs/>
                                    <w:color w:val="002060"/>
                                    <w:sz w:val="26"/>
                                    <w:szCs w:val="26"/>
                                    <w:shd w:val="clear" w:color="auto" w:fill="FFFFFF"/>
                                  </w:rPr>
                                </w:rPrChange>
                              </w:rPr>
                              <w:t>What about Confidentiality?</w:t>
                            </w:r>
                          </w:p>
                          <w:p w14:paraId="5F7C47B1" w14:textId="6CD2AF30" w:rsidR="00C45474" w:rsidRDefault="00C45474" w:rsidP="00C45474">
                            <w:pPr>
                              <w:rPr>
                                <w:rStyle w:val="normaltextrun"/>
                                <w:rFonts w:ascii="Arial" w:hAnsi="Arial" w:cs="Arial"/>
                                <w:color w:val="000000"/>
                                <w:sz w:val="24"/>
                                <w:szCs w:val="24"/>
                                <w:shd w:val="clear" w:color="auto" w:fill="FFFFFF"/>
                              </w:rPr>
                            </w:pPr>
                            <w:r w:rsidRPr="00F453EC">
                              <w:rPr>
                                <w:rStyle w:val="normaltextrun"/>
                                <w:rFonts w:ascii="Arial" w:hAnsi="Arial" w:cs="Arial"/>
                                <w:color w:val="000000"/>
                                <w:sz w:val="23"/>
                                <w:szCs w:val="23"/>
                                <w:shd w:val="clear" w:color="auto" w:fill="FFFFFF"/>
                              </w:rPr>
                              <w:t>The data gathered in this study will be kept strictly confidential at all times. Identifiable data will never leave the hospital</w:t>
                            </w:r>
                            <w:r w:rsidRPr="00C45474">
                              <w:rPr>
                                <w:rStyle w:val="normaltextrun"/>
                                <w:rFonts w:ascii="Arial" w:hAnsi="Arial" w:cs="Arial"/>
                                <w:color w:val="000000"/>
                                <w:sz w:val="24"/>
                                <w:szCs w:val="24"/>
                                <w:shd w:val="clear" w:color="auto" w:fill="FFFFFF"/>
                              </w:rPr>
                              <w:t>.</w:t>
                            </w:r>
                          </w:p>
                          <w:p w14:paraId="7C284AB9" w14:textId="5921BD71" w:rsidR="00C45474" w:rsidRPr="00F453EC" w:rsidRDefault="00B63A39" w:rsidP="00C45474">
                            <w:pPr>
                              <w:rPr>
                                <w:rStyle w:val="normaltextrun"/>
                                <w:rFonts w:ascii="Arial" w:hAnsi="Arial" w:cs="Arial"/>
                                <w:b/>
                                <w:bCs/>
                                <w:color w:val="002060"/>
                                <w:sz w:val="26"/>
                                <w:szCs w:val="26"/>
                              </w:rPr>
                            </w:pPr>
                            <w:r>
                              <w:rPr>
                                <w:rFonts w:ascii="Arial" w:hAnsi="Arial" w:cs="Arial"/>
                                <w:b/>
                                <w:bCs/>
                                <w:color w:val="002060"/>
                                <w:sz w:val="26"/>
                                <w:szCs w:val="26"/>
                              </w:rPr>
                              <w:br/>
                            </w:r>
                            <w:r w:rsidR="00C45474" w:rsidRPr="00BE7641">
                              <w:rPr>
                                <w:rFonts w:ascii="Arial" w:hAnsi="Arial" w:cs="Arial"/>
                                <w:b/>
                                <w:bCs/>
                                <w:color w:val="002060"/>
                                <w:sz w:val="28"/>
                                <w:szCs w:val="28"/>
                                <w:rPrChange w:id="263" w:author="Anjum, Aisha" w:date="2026-01-08T15:47:00Z" w16du:dateUtc="2026-01-08T15:47:00Z">
                                  <w:rPr>
                                    <w:rFonts w:ascii="Arial" w:hAnsi="Arial" w:cs="Arial"/>
                                    <w:b/>
                                    <w:bCs/>
                                    <w:color w:val="002060"/>
                                    <w:sz w:val="26"/>
                                    <w:szCs w:val="26"/>
                                  </w:rPr>
                                </w:rPrChange>
                              </w:rPr>
                              <w:t>Wh</w:t>
                            </w:r>
                            <w:ins w:id="264" w:author="Anjum, Aisha" w:date="2026-01-08T15:47:00Z" w16du:dateUtc="2026-01-08T15:47:00Z">
                              <w:r w:rsidR="00BE7641" w:rsidRPr="00BE7641">
                                <w:rPr>
                                  <w:rFonts w:ascii="Arial" w:hAnsi="Arial" w:cs="Arial"/>
                                  <w:b/>
                                  <w:bCs/>
                                  <w:color w:val="002060"/>
                                  <w:sz w:val="28"/>
                                  <w:szCs w:val="28"/>
                                  <w:rPrChange w:id="265" w:author="Anjum, Aisha" w:date="2026-01-08T15:47:00Z" w16du:dateUtc="2026-01-08T15:47:00Z">
                                    <w:rPr>
                                      <w:rFonts w:ascii="Arial" w:hAnsi="Arial" w:cs="Arial"/>
                                      <w:b/>
                                      <w:bCs/>
                                      <w:color w:val="002060"/>
                                      <w:sz w:val="26"/>
                                      <w:szCs w:val="26"/>
                                    </w:rPr>
                                  </w:rPrChange>
                                </w:rPr>
                                <w:t>at</w:t>
                              </w:r>
                            </w:ins>
                            <w:del w:id="266" w:author="Anjum, Aisha" w:date="2026-01-08T15:47:00Z" w16du:dateUtc="2026-01-08T15:47:00Z">
                              <w:r w:rsidR="00C45474" w:rsidRPr="00BE7641" w:rsidDel="00BE7641">
                                <w:rPr>
                                  <w:rFonts w:ascii="Arial" w:hAnsi="Arial" w:cs="Arial"/>
                                  <w:b/>
                                  <w:bCs/>
                                  <w:color w:val="002060"/>
                                  <w:sz w:val="28"/>
                                  <w:szCs w:val="28"/>
                                  <w:rPrChange w:id="267" w:author="Anjum, Aisha" w:date="2026-01-08T15:47:00Z" w16du:dateUtc="2026-01-08T15:47:00Z">
                                    <w:rPr>
                                      <w:rFonts w:ascii="Arial" w:hAnsi="Arial" w:cs="Arial"/>
                                      <w:b/>
                                      <w:bCs/>
                                      <w:color w:val="002060"/>
                                      <w:sz w:val="26"/>
                                      <w:szCs w:val="26"/>
                                    </w:rPr>
                                  </w:rPrChange>
                                </w:rPr>
                                <w:delText>y</w:delText>
                              </w:r>
                            </w:del>
                            <w:r w:rsidR="00C45474" w:rsidRPr="00BE7641">
                              <w:rPr>
                                <w:rFonts w:ascii="Arial" w:hAnsi="Arial" w:cs="Arial"/>
                                <w:b/>
                                <w:bCs/>
                                <w:color w:val="002060"/>
                                <w:sz w:val="28"/>
                                <w:szCs w:val="28"/>
                                <w:rPrChange w:id="268" w:author="Anjum, Aisha" w:date="2026-01-08T15:47:00Z" w16du:dateUtc="2026-01-08T15:47:00Z">
                                  <w:rPr>
                                    <w:rFonts w:ascii="Arial" w:hAnsi="Arial" w:cs="Arial"/>
                                    <w:b/>
                                    <w:bCs/>
                                    <w:color w:val="002060"/>
                                    <w:sz w:val="26"/>
                                    <w:szCs w:val="26"/>
                                  </w:rPr>
                                </w:rPrChange>
                              </w:rPr>
                              <w:t xml:space="preserve"> are the risks?</w:t>
                            </w:r>
                          </w:p>
                          <w:p w14:paraId="7F840B04" w14:textId="11A7A63A" w:rsidR="00C45474" w:rsidRPr="00F453EC" w:rsidRDefault="00C45474" w:rsidP="00C45474">
                            <w:pPr>
                              <w:rPr>
                                <w:rFonts w:ascii="Arial" w:hAnsi="Arial" w:cs="Arial"/>
                                <w:sz w:val="23"/>
                                <w:szCs w:val="23"/>
                              </w:rPr>
                            </w:pPr>
                            <w:r w:rsidRPr="00F453EC">
                              <w:rPr>
                                <w:rStyle w:val="normaltextrun"/>
                                <w:rFonts w:ascii="Arial" w:hAnsi="Arial" w:cs="Arial"/>
                                <w:color w:val="000000"/>
                                <w:sz w:val="23"/>
                                <w:szCs w:val="23"/>
                                <w:shd w:val="clear" w:color="auto" w:fill="FFFFFF"/>
                              </w:rPr>
                              <w:t>All medical treatments can cause side effects. The risks and side effects are similar whether you choose to be in the study or not. A full list of side effects can be found on the participant information sheet</w:t>
                            </w:r>
                            <w:ins w:id="269" w:author="Anjum, Aisha" w:date="2026-01-08T15:47:00Z" w16du:dateUtc="2026-01-08T15:47:00Z">
                              <w:r w:rsidR="00E24364">
                                <w:rPr>
                                  <w:rStyle w:val="normaltextrun"/>
                                  <w:rFonts w:ascii="Arial" w:hAnsi="Arial" w:cs="Arial"/>
                                  <w:color w:val="000000"/>
                                  <w:sz w:val="23"/>
                                  <w:szCs w:val="23"/>
                                  <w:shd w:val="clear" w:color="auto" w:fill="FFFFFF"/>
                                </w:rPr>
                                <w:t xml:space="preserve"> given to you</w:t>
                              </w:r>
                            </w:ins>
                            <w:r w:rsidR="00B63A39">
                              <w:rPr>
                                <w:rStyle w:val="normaltextrun"/>
                                <w:rFonts w:ascii="Arial" w:hAnsi="Arial" w:cs="Arial"/>
                                <w:color w:val="000000"/>
                                <w:sz w:val="23"/>
                                <w:szCs w:val="23"/>
                                <w:shd w:val="clear" w:color="auto" w:fill="FFFFFF"/>
                              </w:rPr>
                              <w:t xml:space="preserve"> </w:t>
                            </w:r>
                            <w:del w:id="270" w:author="Anjum, Aisha" w:date="2026-01-08T15:47:00Z" w16du:dateUtc="2026-01-08T15:47:00Z">
                              <w:r w:rsidR="00B63A39" w:rsidDel="00E24364">
                                <w:rPr>
                                  <w:rStyle w:val="normaltextrun"/>
                                  <w:rFonts w:ascii="Arial" w:hAnsi="Arial" w:cs="Arial"/>
                                  <w:color w:val="000000"/>
                                  <w:sz w:val="23"/>
                                  <w:szCs w:val="23"/>
                                  <w:shd w:val="clear" w:color="auto" w:fill="FFFFFF"/>
                                </w:rPr>
                                <w:delText xml:space="preserve">from </w:delText>
                              </w:r>
                            </w:del>
                            <w:ins w:id="271" w:author="Anjum, Aisha" w:date="2026-01-08T15:47:00Z" w16du:dateUtc="2026-01-08T15:47:00Z">
                              <w:r w:rsidR="00E24364">
                                <w:rPr>
                                  <w:rStyle w:val="normaltextrun"/>
                                  <w:rFonts w:ascii="Arial" w:hAnsi="Arial" w:cs="Arial"/>
                                  <w:color w:val="000000"/>
                                  <w:sz w:val="23"/>
                                  <w:szCs w:val="23"/>
                                  <w:shd w:val="clear" w:color="auto" w:fill="FFFFFF"/>
                                </w:rPr>
                                <w:t>by</w:t>
                              </w:r>
                              <w:r w:rsidR="00E24364">
                                <w:rPr>
                                  <w:rStyle w:val="normaltextrun"/>
                                  <w:rFonts w:ascii="Arial" w:hAnsi="Arial" w:cs="Arial"/>
                                  <w:color w:val="000000"/>
                                  <w:sz w:val="23"/>
                                  <w:szCs w:val="23"/>
                                  <w:shd w:val="clear" w:color="auto" w:fill="FFFFFF"/>
                                </w:rPr>
                                <w:t xml:space="preserve"> </w:t>
                              </w:r>
                            </w:ins>
                            <w:r w:rsidR="00B63A39">
                              <w:rPr>
                                <w:rStyle w:val="normaltextrun"/>
                                <w:rFonts w:ascii="Arial" w:hAnsi="Arial" w:cs="Arial"/>
                                <w:color w:val="000000"/>
                                <w:sz w:val="23"/>
                                <w:szCs w:val="23"/>
                                <w:shd w:val="clear" w:color="auto" w:fill="FFFFFF"/>
                              </w:rPr>
                              <w:t>your doctor.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14AFBF" id="Text Box 37" o:spid="_x0000_s1041" type="#_x0000_t202" style="position:absolute;left:0;text-align:left;margin-left:596.35pt;margin-top:.15pt;width:232.95pt;height:513.5pt;z-index:25165825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" fillcolor="white [3201]" stroked="f" strokeweight=".5pt">
                <v:textbox>
                  <w:txbxContent>
                    <w:p w14:paraId="5290AB76" w14:textId="1507AA50" w:rsidR="00C45474" w:rsidRPr="00BE7641" w:rsidRDefault="00F453EC" w:rsidP="00C45474">
                      <w:pPr>
                        <w:rPr>
                          <w:rFonts w:ascii="Arial" w:hAnsi="Arial" w:cs="Arial"/>
                          <w:b/>
                          <w:bCs/>
                          <w:color w:val="002060"/>
                          <w:sz w:val="28"/>
                          <w:szCs w:val="28"/>
                          <w:rPrChange w:id="272" w:author="Anjum, Aisha" w:date="2026-01-08T15:47:00Z" w16du:dateUtc="2026-01-08T15:47:00Z">
                            <w:rPr>
                              <w:rFonts w:ascii="Arial" w:hAnsi="Arial" w:cs="Arial"/>
                              <w:b/>
                              <w:bCs/>
                              <w:color w:val="002060"/>
                              <w:sz w:val="26"/>
                              <w:szCs w:val="26"/>
                            </w:rPr>
                          </w:rPrChange>
                        </w:rPr>
                      </w:pPr>
                      <w:r w:rsidRPr="00BE7641">
                        <w:rPr>
                          <w:rFonts w:ascii="Arial" w:hAnsi="Arial" w:cs="Arial"/>
                          <w:b/>
                          <w:bCs/>
                          <w:color w:val="002060"/>
                          <w:sz w:val="28"/>
                          <w:szCs w:val="28"/>
                          <w:rPrChange w:id="273" w:author="Anjum, Aisha" w:date="2026-01-08T15:47:00Z" w16du:dateUtc="2026-01-08T15:47:00Z">
                            <w:rPr>
                              <w:rFonts w:ascii="Arial" w:hAnsi="Arial" w:cs="Arial"/>
                              <w:b/>
                              <w:bCs/>
                              <w:color w:val="002060"/>
                              <w:sz w:val="26"/>
                              <w:szCs w:val="26"/>
                            </w:rPr>
                          </w:rPrChange>
                        </w:rPr>
                        <w:t>What will happen during this study?</w:t>
                      </w:r>
                    </w:p>
                    <w:p w14:paraId="2EFBE23C" w14:textId="696C5F22" w:rsidR="00F453EC" w:rsidRPr="00F453EC" w:rsidRDefault="00D62A7C" w:rsidP="00F453EC">
                      <w:pPr>
                        <w:spacing w:after="120"/>
                        <w:rPr>
                          <w:rFonts w:ascii="Arial" w:hAnsi="Arial" w:cs="Arial"/>
                          <w:sz w:val="23"/>
                          <w:szCs w:val="23"/>
                        </w:rPr>
                      </w:pPr>
                      <w:ins w:id="274" w:author="Anjum, Aisha" w:date="2026-01-08T15:45:00Z" w16du:dateUtc="2026-01-08T15:45:00Z">
                        <w:r>
                          <w:rPr>
                            <w:rStyle w:val="normaltextrun"/>
                            <w:rFonts w:ascii="Arial" w:hAnsi="Arial" w:cs="Arial"/>
                            <w:color w:val="000000"/>
                            <w:sz w:val="23"/>
                            <w:szCs w:val="23"/>
                            <w:shd w:val="clear" w:color="auto" w:fill="FFFFFF"/>
                          </w:rPr>
                          <w:t>Taking part</w:t>
                        </w:r>
                        <w:r w:rsidRPr="00F453EC">
                          <w:rPr>
                            <w:rStyle w:val="normaltextrun"/>
                            <w:rFonts w:ascii="Arial" w:hAnsi="Arial" w:cs="Arial"/>
                            <w:color w:val="000000"/>
                            <w:sz w:val="23"/>
                            <w:szCs w:val="23"/>
                            <w:shd w:val="clear" w:color="auto" w:fill="FFFFFF"/>
                          </w:rPr>
                          <w:t xml:space="preserve"> </w:t>
                        </w:r>
                      </w:ins>
                      <w:del w:id="275" w:author="Anjum, Aisha" w:date="2026-01-08T15:45:00Z" w16du:dateUtc="2026-01-08T15:45:00Z">
                        <w:r w:rsidR="00F453EC" w:rsidRPr="00F453EC" w:rsidDel="00D62A7C">
                          <w:rPr>
                            <w:rStyle w:val="normaltextrun"/>
                            <w:rFonts w:ascii="Arial" w:hAnsi="Arial" w:cs="Arial"/>
                            <w:color w:val="000000"/>
                            <w:sz w:val="23"/>
                            <w:szCs w:val="23"/>
                            <w:shd w:val="clear" w:color="auto" w:fill="FFFFFF"/>
                          </w:rPr>
                          <w:delText>Participation</w:delText>
                        </w:r>
                      </w:del>
                      <w:r w:rsidR="00F453EC" w:rsidRPr="00F453EC">
                        <w:rPr>
                          <w:rStyle w:val="normaltextrun"/>
                          <w:rFonts w:ascii="Arial" w:hAnsi="Arial" w:cs="Arial"/>
                          <w:color w:val="000000"/>
                          <w:sz w:val="23"/>
                          <w:szCs w:val="23"/>
                          <w:shd w:val="clear" w:color="auto" w:fill="FFFFFF"/>
                        </w:rPr>
                        <w:t xml:space="preserve"> in this study is entirely voluntary. </w:t>
                      </w:r>
                      <w:r w:rsidR="00F453EC" w:rsidRPr="00F453EC">
                        <w:rPr>
                          <w:rFonts w:ascii="Arial" w:hAnsi="Arial" w:cs="Arial"/>
                          <w:color w:val="000000"/>
                          <w:sz w:val="23"/>
                          <w:szCs w:val="23"/>
                        </w:rPr>
                        <w:t xml:space="preserve">The doctor or researcher will explain the study and ask for </w:t>
                      </w:r>
                      <w:del w:id="276" w:author="Anjum, Aisha" w:date="2026-01-08T15:45:00Z" w16du:dateUtc="2026-01-08T15:45:00Z">
                        <w:r w:rsidR="00F453EC" w:rsidRPr="00F453EC" w:rsidDel="00D62A7C">
                          <w:rPr>
                            <w:rFonts w:ascii="Arial" w:hAnsi="Arial" w:cs="Arial"/>
                            <w:color w:val="000000"/>
                            <w:sz w:val="23"/>
                            <w:szCs w:val="23"/>
                          </w:rPr>
                          <w:delText xml:space="preserve">your </w:delText>
                        </w:r>
                      </w:del>
                      <w:r w:rsidR="00F453EC" w:rsidRPr="00F453EC">
                        <w:rPr>
                          <w:rFonts w:ascii="Arial" w:hAnsi="Arial" w:cs="Arial"/>
                          <w:color w:val="000000"/>
                          <w:sz w:val="23"/>
                          <w:szCs w:val="23"/>
                        </w:rPr>
                        <w:t>consent</w:t>
                      </w:r>
                      <w:del w:id="277" w:author="Anjum, Aisha" w:date="2026-01-08T15:45:00Z" w16du:dateUtc="2026-01-08T15:45:00Z">
                        <w:r w:rsidR="00F453EC" w:rsidRPr="00F453EC" w:rsidDel="00D62A7C">
                          <w:rPr>
                            <w:rFonts w:ascii="Arial" w:hAnsi="Arial" w:cs="Arial"/>
                            <w:color w:val="000000"/>
                            <w:sz w:val="23"/>
                            <w:szCs w:val="23"/>
                          </w:rPr>
                          <w:delText xml:space="preserve"> for participation</w:delText>
                        </w:r>
                      </w:del>
                      <w:r w:rsidR="00F453EC" w:rsidRPr="00F453EC">
                        <w:rPr>
                          <w:rFonts w:ascii="Arial" w:hAnsi="Arial" w:cs="Arial"/>
                          <w:color w:val="000000"/>
                          <w:sz w:val="23"/>
                          <w:szCs w:val="23"/>
                        </w:rPr>
                        <w:t xml:space="preserve">. If you do not consent to </w:t>
                      </w:r>
                      <w:del w:id="278" w:author="Anjum, Aisha" w:date="2026-01-08T15:45:00Z" w16du:dateUtc="2026-01-08T15:45:00Z">
                        <w:r w:rsidR="00F453EC" w:rsidRPr="00F453EC" w:rsidDel="004A3659">
                          <w:rPr>
                            <w:rFonts w:ascii="Arial" w:hAnsi="Arial" w:cs="Arial"/>
                            <w:color w:val="000000"/>
                            <w:sz w:val="23"/>
                            <w:szCs w:val="23"/>
                          </w:rPr>
                          <w:delText xml:space="preserve">participate </w:delText>
                        </w:r>
                      </w:del>
                      <w:ins w:id="279" w:author="Anjum, Aisha" w:date="2026-01-08T15:45:00Z" w16du:dateUtc="2026-01-08T15:45:00Z">
                        <w:r w:rsidR="004A3659">
                          <w:rPr>
                            <w:rFonts w:ascii="Arial" w:hAnsi="Arial" w:cs="Arial"/>
                            <w:color w:val="000000"/>
                            <w:sz w:val="23"/>
                            <w:szCs w:val="23"/>
                          </w:rPr>
                          <w:t>tak</w:t>
                        </w:r>
                        <w:r w:rsidR="004A3659" w:rsidRPr="00F453EC">
                          <w:rPr>
                            <w:rFonts w:ascii="Arial" w:hAnsi="Arial" w:cs="Arial"/>
                            <w:color w:val="000000"/>
                            <w:sz w:val="23"/>
                            <w:szCs w:val="23"/>
                          </w:rPr>
                          <w:t>e</w:t>
                        </w:r>
                        <w:r w:rsidR="004A3659">
                          <w:rPr>
                            <w:rFonts w:ascii="Arial" w:hAnsi="Arial" w:cs="Arial"/>
                            <w:color w:val="000000"/>
                            <w:sz w:val="23"/>
                            <w:szCs w:val="23"/>
                          </w:rPr>
                          <w:t xml:space="preserve"> part</w:t>
                        </w:r>
                        <w:r w:rsidR="004A3659" w:rsidRPr="00F453EC">
                          <w:rPr>
                            <w:rFonts w:ascii="Arial" w:hAnsi="Arial" w:cs="Arial"/>
                            <w:color w:val="000000"/>
                            <w:sz w:val="23"/>
                            <w:szCs w:val="23"/>
                          </w:rPr>
                          <w:t xml:space="preserve"> </w:t>
                        </w:r>
                      </w:ins>
                      <w:r w:rsidR="00F453EC" w:rsidRPr="00F453EC">
                        <w:rPr>
                          <w:rFonts w:ascii="Arial" w:hAnsi="Arial" w:cs="Arial"/>
                          <w:color w:val="000000"/>
                          <w:sz w:val="23"/>
                          <w:szCs w:val="23"/>
                        </w:rPr>
                        <w:t xml:space="preserve">in the study, no data will be collected </w:t>
                      </w:r>
                      <w:del w:id="280" w:author="Anjum, Aisha" w:date="2026-01-08T15:45:00Z" w16du:dateUtc="2026-01-08T15:45:00Z">
                        <w:r w:rsidR="00F453EC" w:rsidRPr="00F453EC" w:rsidDel="004A3659">
                          <w:rPr>
                            <w:rFonts w:ascii="Arial" w:hAnsi="Arial" w:cs="Arial"/>
                            <w:color w:val="000000"/>
                            <w:sz w:val="23"/>
                            <w:szCs w:val="23"/>
                          </w:rPr>
                          <w:delText xml:space="preserve">from </w:delText>
                        </w:r>
                      </w:del>
                      <w:ins w:id="281" w:author="Anjum, Aisha" w:date="2026-01-08T15:45:00Z" w16du:dateUtc="2026-01-08T15:45:00Z">
                        <w:r w:rsidR="004A3659">
                          <w:rPr>
                            <w:rFonts w:ascii="Arial" w:hAnsi="Arial" w:cs="Arial"/>
                            <w:color w:val="000000"/>
                            <w:sz w:val="23"/>
                            <w:szCs w:val="23"/>
                          </w:rPr>
                          <w:t>about</w:t>
                        </w:r>
                        <w:r w:rsidR="004A3659" w:rsidRPr="00F453EC">
                          <w:rPr>
                            <w:rFonts w:ascii="Arial" w:hAnsi="Arial" w:cs="Arial"/>
                            <w:color w:val="000000"/>
                            <w:sz w:val="23"/>
                            <w:szCs w:val="23"/>
                          </w:rPr>
                          <w:t xml:space="preserve"> </w:t>
                        </w:r>
                      </w:ins>
                      <w:r w:rsidR="00F453EC" w:rsidRPr="00F453EC">
                        <w:rPr>
                          <w:rFonts w:ascii="Arial" w:hAnsi="Arial" w:cs="Arial"/>
                          <w:color w:val="000000"/>
                          <w:sz w:val="23"/>
                          <w:szCs w:val="23"/>
                        </w:rPr>
                        <w:t xml:space="preserve">you. </w:t>
                      </w:r>
                    </w:p>
                    <w:p w14:paraId="5EB237B2" w14:textId="77777777" w:rsidR="005B2003" w:rsidRDefault="005B2003" w:rsidP="005B2003">
                      <w:pPr>
                        <w:rPr>
                          <w:ins w:id="282" w:author="Anjum, Aisha" w:date="2026-01-08T15:45:00Z" w16du:dateUtc="2026-01-08T15:45:00Z"/>
                          <w:rStyle w:val="normaltextrun"/>
                          <w:rFonts w:ascii="Arial" w:hAnsi="Arial" w:cs="Arial"/>
                          <w:color w:val="000000"/>
                          <w:sz w:val="23"/>
                          <w:szCs w:val="23"/>
                          <w:shd w:val="clear" w:color="auto" w:fill="FFFFFF"/>
                        </w:rPr>
                      </w:pPr>
                      <w:ins w:id="283" w:author="Anjum, Aisha" w:date="2026-01-08T15:45:00Z" w16du:dateUtc="2026-01-08T15:45:00Z">
                        <w:r>
                          <w:rPr>
                            <w:rStyle w:val="normaltextrun"/>
                            <w:rFonts w:ascii="Arial" w:hAnsi="Arial" w:cs="Arial"/>
                            <w:color w:val="000000"/>
                            <w:sz w:val="23"/>
                            <w:szCs w:val="23"/>
                            <w:shd w:val="clear" w:color="auto" w:fill="FFFFFF"/>
                          </w:rPr>
                          <w:t>If you do take part, y</w:t>
                        </w:r>
                        <w:r w:rsidRPr="00F453EC">
                          <w:rPr>
                            <w:rStyle w:val="normaltextrun"/>
                            <w:rFonts w:ascii="Arial" w:hAnsi="Arial" w:cs="Arial"/>
                            <w:color w:val="000000"/>
                            <w:sz w:val="23"/>
                            <w:szCs w:val="23"/>
                            <w:shd w:val="clear" w:color="auto" w:fill="FFFFFF"/>
                          </w:rPr>
                          <w:t xml:space="preserve">ou will be randomised </w:t>
                        </w:r>
                        <w:r>
                          <w:rPr>
                            <w:rStyle w:val="normaltextrun"/>
                            <w:rFonts w:ascii="Arial" w:hAnsi="Arial" w:cs="Arial"/>
                            <w:color w:val="000000"/>
                            <w:sz w:val="23"/>
                            <w:szCs w:val="23"/>
                            <w:shd w:val="clear" w:color="auto" w:fill="FFFFFF"/>
                          </w:rPr>
                          <w:t xml:space="preserve">(randomly selected) </w:t>
                        </w:r>
                        <w:r w:rsidRPr="00F453EC">
                          <w:rPr>
                            <w:rStyle w:val="normaltextrun"/>
                            <w:rFonts w:ascii="Arial" w:hAnsi="Arial" w:cs="Arial"/>
                            <w:color w:val="000000"/>
                            <w:sz w:val="23"/>
                            <w:szCs w:val="23"/>
                            <w:shd w:val="clear" w:color="auto" w:fill="FFFFFF"/>
                          </w:rPr>
                          <w:t xml:space="preserve">by a computer </w:t>
                        </w:r>
                        <w:r>
                          <w:rPr>
                            <w:rStyle w:val="normaltextrun"/>
                            <w:rFonts w:ascii="Arial" w:hAnsi="Arial" w:cs="Arial"/>
                            <w:color w:val="000000"/>
                            <w:sz w:val="23"/>
                            <w:szCs w:val="23"/>
                            <w:shd w:val="clear" w:color="auto" w:fill="FFFFFF"/>
                          </w:rPr>
                          <w:t>for</w:t>
                        </w:r>
                        <w:r w:rsidRPr="00F453EC">
                          <w:rPr>
                            <w:rStyle w:val="normaltextrun"/>
                            <w:rFonts w:ascii="Arial" w:hAnsi="Arial" w:cs="Arial"/>
                            <w:color w:val="000000"/>
                            <w:sz w:val="23"/>
                            <w:szCs w:val="23"/>
                            <w:shd w:val="clear" w:color="auto" w:fill="FFFFFF"/>
                          </w:rPr>
                          <w:t xml:space="preserve"> one or more treatment</w:t>
                        </w:r>
                        <w:r>
                          <w:rPr>
                            <w:rStyle w:val="normaltextrun"/>
                            <w:rFonts w:ascii="Arial" w:hAnsi="Arial" w:cs="Arial"/>
                            <w:color w:val="000000"/>
                            <w:sz w:val="23"/>
                            <w:szCs w:val="23"/>
                            <w:shd w:val="clear" w:color="auto" w:fill="FFFFFF"/>
                          </w:rPr>
                          <w:t xml:space="preserve"> option</w:t>
                        </w:r>
                        <w:r w:rsidRPr="00F453EC">
                          <w:rPr>
                            <w:rStyle w:val="normaltextrun"/>
                            <w:rFonts w:ascii="Arial" w:hAnsi="Arial" w:cs="Arial"/>
                            <w:color w:val="000000"/>
                            <w:sz w:val="23"/>
                            <w:szCs w:val="23"/>
                            <w:shd w:val="clear" w:color="auto" w:fill="FFFFFF"/>
                          </w:rPr>
                          <w:t xml:space="preserve">s. </w:t>
                        </w:r>
                      </w:ins>
                    </w:p>
                    <w:p w14:paraId="02C7FEBC" w14:textId="03594D12" w:rsidR="00C45474" w:rsidRPr="00F453EC" w:rsidRDefault="00F453EC" w:rsidP="00C45474">
                      <w:pPr>
                        <w:rPr>
                          <w:rStyle w:val="normaltextrun"/>
                          <w:rFonts w:ascii="Arial" w:hAnsi="Arial" w:cs="Arial"/>
                          <w:color w:val="000000"/>
                          <w:sz w:val="23"/>
                          <w:szCs w:val="23"/>
                          <w:bdr w:val="none" w:sz="0" w:space="0" w:color="auto" w:frame="1"/>
                        </w:rPr>
                      </w:pPr>
                      <w:del w:id="284" w:author="Anjum, Aisha" w:date="2026-01-08T15:45:00Z" w16du:dateUtc="2026-01-08T15:45:00Z">
                        <w:r w:rsidRPr="00F453EC" w:rsidDel="005B2003">
                          <w:rPr>
                            <w:rStyle w:val="normaltextrun"/>
                            <w:rFonts w:ascii="Arial" w:hAnsi="Arial" w:cs="Arial"/>
                            <w:color w:val="000000"/>
                            <w:sz w:val="23"/>
                            <w:szCs w:val="23"/>
                            <w:shd w:val="clear" w:color="auto" w:fill="FFFFFF"/>
                          </w:rPr>
                          <w:delText xml:space="preserve">You will then be randomised by a computer to one or more treatments. </w:delText>
                        </w:r>
                      </w:del>
                      <w:r w:rsidRPr="00F453EC">
                        <w:rPr>
                          <w:rStyle w:val="normaltextrun"/>
                          <w:rFonts w:ascii="Arial" w:hAnsi="Arial" w:cs="Arial"/>
                          <w:color w:val="000000"/>
                          <w:sz w:val="23"/>
                          <w:szCs w:val="23"/>
                          <w:shd w:val="clear" w:color="auto" w:fill="FFFFFF"/>
                        </w:rPr>
                        <w:t>Depending on the treatment, a n</w:t>
                      </w:r>
                      <w:ins w:id="285" w:author="Anjum, Aisha" w:date="2026-01-08T15:46:00Z" w16du:dateUtc="2026-01-08T15:46:00Z">
                        <w:r w:rsidR="005B2003">
                          <w:rPr>
                            <w:rStyle w:val="normaltextrun"/>
                            <w:rFonts w:ascii="Arial" w:hAnsi="Arial" w:cs="Arial"/>
                            <w:color w:val="000000"/>
                            <w:sz w:val="23"/>
                            <w:szCs w:val="23"/>
                            <w:shd w:val="clear" w:color="auto" w:fill="FFFFFF"/>
                          </w:rPr>
                          <w:t>ose</w:t>
                        </w:r>
                      </w:ins>
                      <w:del w:id="286" w:author="Anjum, Aisha" w:date="2026-01-08T15:46:00Z" w16du:dateUtc="2026-01-08T15:46:00Z">
                        <w:r w:rsidRPr="00F453EC" w:rsidDel="005B2003">
                          <w:rPr>
                            <w:rStyle w:val="normaltextrun"/>
                            <w:rFonts w:ascii="Arial" w:hAnsi="Arial" w:cs="Arial"/>
                            <w:color w:val="000000"/>
                            <w:sz w:val="23"/>
                            <w:szCs w:val="23"/>
                            <w:shd w:val="clear" w:color="auto" w:fill="FFFFFF"/>
                          </w:rPr>
                          <w:delText>asal</w:delText>
                        </w:r>
                      </w:del>
                      <w:r w:rsidRPr="00F453EC">
                        <w:rPr>
                          <w:rStyle w:val="normaltextrun"/>
                          <w:rFonts w:ascii="Arial" w:hAnsi="Arial" w:cs="Arial"/>
                          <w:color w:val="000000"/>
                          <w:sz w:val="23"/>
                          <w:szCs w:val="23"/>
                          <w:shd w:val="clear" w:color="auto" w:fill="FFFFFF"/>
                        </w:rPr>
                        <w:t xml:space="preserve"> swab and/or a blood sample will be taken. </w:t>
                      </w:r>
                      <w:r w:rsidRPr="00F453EC">
                        <w:rPr>
                          <w:rStyle w:val="normaltextrun"/>
                          <w:rFonts w:ascii="Arial" w:hAnsi="Arial" w:cs="Arial"/>
                          <w:color w:val="000000"/>
                          <w:sz w:val="23"/>
                          <w:szCs w:val="23"/>
                          <w:bdr w:val="none" w:sz="0" w:space="0" w:color="auto" w:frame="1"/>
                        </w:rPr>
                        <w:t xml:space="preserve">If you are randomised to receive a </w:t>
                      </w:r>
                      <w:del w:id="287" w:author="Anjum, Aisha" w:date="2026-01-08T15:46:00Z" w16du:dateUtc="2026-01-08T15:46:00Z">
                        <w:r w:rsidRPr="00F453EC" w:rsidDel="005B2003">
                          <w:rPr>
                            <w:rStyle w:val="normaltextrun"/>
                            <w:rFonts w:ascii="Arial" w:hAnsi="Arial" w:cs="Arial"/>
                            <w:color w:val="000000"/>
                            <w:sz w:val="23"/>
                            <w:szCs w:val="23"/>
                            <w:bdr w:val="none" w:sz="0" w:space="0" w:color="auto" w:frame="1"/>
                          </w:rPr>
                          <w:delText xml:space="preserve">treatment </w:delText>
                        </w:r>
                      </w:del>
                      <w:ins w:id="288" w:author="Anjum, Aisha" w:date="2026-01-08T15:46:00Z" w16du:dateUtc="2026-01-08T15:46:00Z">
                        <w:r w:rsidR="005B2003">
                          <w:rPr>
                            <w:rStyle w:val="normaltextrun"/>
                            <w:rFonts w:ascii="Arial" w:hAnsi="Arial" w:cs="Arial"/>
                            <w:color w:val="000000"/>
                            <w:sz w:val="23"/>
                            <w:szCs w:val="23"/>
                            <w:bdr w:val="none" w:sz="0" w:space="0" w:color="auto" w:frame="1"/>
                          </w:rPr>
                          <w:t>medication</w:t>
                        </w:r>
                        <w:r w:rsidR="009464A4">
                          <w:rPr>
                            <w:rStyle w:val="normaltextrun"/>
                            <w:rFonts w:ascii="Arial" w:hAnsi="Arial" w:cs="Arial"/>
                            <w:color w:val="000000"/>
                            <w:sz w:val="23"/>
                            <w:szCs w:val="23"/>
                            <w:bdr w:val="none" w:sz="0" w:space="0" w:color="auto" w:frame="1"/>
                          </w:rPr>
                          <w:t>,</w:t>
                        </w:r>
                        <w:r w:rsidR="005B2003" w:rsidRPr="00F453EC">
                          <w:rPr>
                            <w:rStyle w:val="normaltextrun"/>
                            <w:rFonts w:ascii="Arial" w:hAnsi="Arial" w:cs="Arial"/>
                            <w:color w:val="000000"/>
                            <w:sz w:val="23"/>
                            <w:szCs w:val="23"/>
                            <w:bdr w:val="none" w:sz="0" w:space="0" w:color="auto" w:frame="1"/>
                          </w:rPr>
                          <w:t xml:space="preserve"> </w:t>
                        </w:r>
                      </w:ins>
                      <w:del w:id="289" w:author="Anjum, Aisha" w:date="2026-01-08T15:46:00Z" w16du:dateUtc="2026-01-08T15:46:00Z">
                        <w:r w:rsidRPr="00F453EC" w:rsidDel="009464A4">
                          <w:rPr>
                            <w:rStyle w:val="normaltextrun"/>
                            <w:rFonts w:ascii="Arial" w:hAnsi="Arial" w:cs="Arial"/>
                            <w:color w:val="000000"/>
                            <w:sz w:val="23"/>
                            <w:szCs w:val="23"/>
                            <w:bdr w:val="none" w:sz="0" w:space="0" w:color="auto" w:frame="1"/>
                          </w:rPr>
                          <w:delText xml:space="preserve">you may receive </w:delText>
                        </w:r>
                      </w:del>
                      <w:r w:rsidRPr="00F453EC">
                        <w:rPr>
                          <w:rStyle w:val="normaltextrun"/>
                          <w:rFonts w:ascii="Arial" w:hAnsi="Arial" w:cs="Arial"/>
                          <w:color w:val="000000"/>
                          <w:sz w:val="23"/>
                          <w:szCs w:val="23"/>
                          <w:bdr w:val="none" w:sz="0" w:space="0" w:color="auto" w:frame="1"/>
                        </w:rPr>
                        <w:t xml:space="preserve">this </w:t>
                      </w:r>
                      <w:ins w:id="290" w:author="Anjum, Aisha" w:date="2026-01-08T15:46:00Z" w16du:dateUtc="2026-01-08T15:46:00Z">
                        <w:r w:rsidR="009464A4">
                          <w:rPr>
                            <w:rStyle w:val="normaltextrun"/>
                            <w:rFonts w:ascii="Arial" w:hAnsi="Arial" w:cs="Arial"/>
                            <w:color w:val="000000"/>
                            <w:sz w:val="23"/>
                            <w:szCs w:val="23"/>
                            <w:bdr w:val="none" w:sz="0" w:space="0" w:color="auto" w:frame="1"/>
                          </w:rPr>
                          <w:t>may be</w:t>
                        </w:r>
                      </w:ins>
                      <w:del w:id="291" w:author="Anjum, Aisha" w:date="2026-01-08T15:46:00Z" w16du:dateUtc="2026-01-08T15:46:00Z">
                        <w:r w:rsidRPr="00F453EC" w:rsidDel="009464A4">
                          <w:rPr>
                            <w:rStyle w:val="normaltextrun"/>
                            <w:rFonts w:ascii="Arial" w:hAnsi="Arial" w:cs="Arial"/>
                            <w:color w:val="000000"/>
                            <w:sz w:val="23"/>
                            <w:szCs w:val="23"/>
                            <w:bdr w:val="none" w:sz="0" w:space="0" w:color="auto" w:frame="1"/>
                          </w:rPr>
                          <w:delText>via</w:delText>
                        </w:r>
                      </w:del>
                      <w:ins w:id="292" w:author="Anjum, Aisha" w:date="2026-01-08T15:46:00Z" w16du:dateUtc="2026-01-08T15:46:00Z">
                        <w:r w:rsidR="009464A4">
                          <w:rPr>
                            <w:rStyle w:val="normaltextrun"/>
                            <w:rFonts w:ascii="Arial" w:hAnsi="Arial" w:cs="Arial"/>
                            <w:color w:val="000000"/>
                            <w:sz w:val="23"/>
                            <w:szCs w:val="23"/>
                            <w:bdr w:val="none" w:sz="0" w:space="0" w:color="auto" w:frame="1"/>
                          </w:rPr>
                          <w:t xml:space="preserve"> by</w:t>
                        </w:r>
                      </w:ins>
                      <w:r w:rsidRPr="00F453EC">
                        <w:rPr>
                          <w:rStyle w:val="normaltextrun"/>
                          <w:rFonts w:ascii="Arial" w:hAnsi="Arial" w:cs="Arial"/>
                          <w:color w:val="000000"/>
                          <w:sz w:val="23"/>
                          <w:szCs w:val="23"/>
                          <w:bdr w:val="none" w:sz="0" w:space="0" w:color="auto" w:frame="1"/>
                        </w:rPr>
                        <w:t xml:space="preserve"> an injection or </w:t>
                      </w:r>
                      <w:del w:id="293" w:author="Anjum, Aisha" w:date="2026-01-08T15:47:00Z" w16du:dateUtc="2026-01-08T15:47:00Z">
                        <w:r w:rsidRPr="00F453EC" w:rsidDel="00BE7641">
                          <w:rPr>
                            <w:rStyle w:val="normaltextrun"/>
                            <w:rFonts w:ascii="Arial" w:hAnsi="Arial" w:cs="Arial"/>
                            <w:color w:val="000000"/>
                            <w:sz w:val="23"/>
                            <w:szCs w:val="23"/>
                            <w:bdr w:val="none" w:sz="0" w:space="0" w:color="auto" w:frame="1"/>
                          </w:rPr>
                          <w:delText xml:space="preserve">a </w:delText>
                        </w:r>
                      </w:del>
                      <w:r w:rsidRPr="00F453EC">
                        <w:rPr>
                          <w:rStyle w:val="normaltextrun"/>
                          <w:rFonts w:ascii="Arial" w:hAnsi="Arial" w:cs="Arial"/>
                          <w:color w:val="000000"/>
                          <w:sz w:val="23"/>
                          <w:szCs w:val="23"/>
                          <w:bdr w:val="none" w:sz="0" w:space="0" w:color="auto" w:frame="1"/>
                        </w:rPr>
                        <w:t>tablet</w:t>
                      </w:r>
                      <w:ins w:id="294" w:author="Anjum, Aisha" w:date="2026-01-08T15:46:00Z" w16du:dateUtc="2026-01-08T15:46:00Z">
                        <w:r w:rsidR="00BE7641">
                          <w:rPr>
                            <w:rStyle w:val="normaltextrun"/>
                            <w:rFonts w:ascii="Arial" w:hAnsi="Arial" w:cs="Arial"/>
                            <w:color w:val="000000"/>
                            <w:sz w:val="23"/>
                            <w:szCs w:val="23"/>
                            <w:bdr w:val="none" w:sz="0" w:space="0" w:color="auto" w:frame="1"/>
                          </w:rPr>
                          <w:t>(s)</w:t>
                        </w:r>
                      </w:ins>
                      <w:r w:rsidRPr="00F453EC">
                        <w:rPr>
                          <w:rStyle w:val="normaltextrun"/>
                          <w:rFonts w:ascii="Arial" w:hAnsi="Arial" w:cs="Arial"/>
                          <w:color w:val="000000"/>
                          <w:sz w:val="23"/>
                          <w:szCs w:val="23"/>
                          <w:bdr w:val="none" w:sz="0" w:space="0" w:color="auto" w:frame="1"/>
                        </w:rPr>
                        <w:t xml:space="preserve">. </w:t>
                      </w:r>
                    </w:p>
                    <w:p w14:paraId="4ECB6AF2" w14:textId="349D4FDF" w:rsidR="00C45474" w:rsidRPr="00F453EC" w:rsidRDefault="00B63A39" w:rsidP="00C45474">
                      <w:pPr>
                        <w:rPr>
                          <w:rStyle w:val="normaltextrun"/>
                          <w:rFonts w:ascii="Arial" w:hAnsi="Arial" w:cs="Arial"/>
                          <w:b/>
                          <w:bCs/>
                          <w:color w:val="002060"/>
                          <w:sz w:val="26"/>
                          <w:szCs w:val="26"/>
                          <w:shd w:val="clear" w:color="auto" w:fill="FFFFFF"/>
                        </w:rPr>
                      </w:pPr>
                      <w:r>
                        <w:rPr>
                          <w:rStyle w:val="normaltextrun"/>
                          <w:rFonts w:ascii="Arial" w:hAnsi="Arial" w:cs="Arial"/>
                          <w:b/>
                          <w:bCs/>
                          <w:color w:val="002060"/>
                          <w:sz w:val="26"/>
                          <w:szCs w:val="26"/>
                          <w:shd w:val="clear" w:color="auto" w:fill="FFFFFF"/>
                        </w:rPr>
                        <w:br/>
                      </w:r>
                      <w:r w:rsidR="00C45474" w:rsidRPr="00BE7641">
                        <w:rPr>
                          <w:rStyle w:val="normaltextrun"/>
                          <w:rFonts w:ascii="Arial" w:hAnsi="Arial" w:cs="Arial"/>
                          <w:b/>
                          <w:bCs/>
                          <w:color w:val="002060"/>
                          <w:sz w:val="28"/>
                          <w:szCs w:val="28"/>
                          <w:shd w:val="clear" w:color="auto" w:fill="FFFFFF"/>
                          <w:rPrChange w:id="295" w:author="Anjum, Aisha" w:date="2026-01-08T15:47:00Z" w16du:dateUtc="2026-01-08T15:47:00Z">
                            <w:rPr>
                              <w:rStyle w:val="normaltextrun"/>
                              <w:rFonts w:ascii="Arial" w:hAnsi="Arial" w:cs="Arial"/>
                              <w:b/>
                              <w:bCs/>
                              <w:color w:val="002060"/>
                              <w:sz w:val="26"/>
                              <w:szCs w:val="26"/>
                              <w:shd w:val="clear" w:color="auto" w:fill="FFFFFF"/>
                            </w:rPr>
                          </w:rPrChange>
                        </w:rPr>
                        <w:t>What about Confidentiality?</w:t>
                      </w:r>
                    </w:p>
                    <w:p w14:paraId="5F7C47B1" w14:textId="6CD2AF30" w:rsidR="00C45474" w:rsidRDefault="00C45474" w:rsidP="00C45474">
                      <w:pPr>
                        <w:rPr>
                          <w:rStyle w:val="normaltextrun"/>
                          <w:rFonts w:ascii="Arial" w:hAnsi="Arial" w:cs="Arial"/>
                          <w:color w:val="000000"/>
                          <w:sz w:val="24"/>
                          <w:szCs w:val="24"/>
                          <w:shd w:val="clear" w:color="auto" w:fill="FFFFFF"/>
                        </w:rPr>
                      </w:pPr>
                      <w:r w:rsidRPr="00F453EC">
                        <w:rPr>
                          <w:rStyle w:val="normaltextrun"/>
                          <w:rFonts w:ascii="Arial" w:hAnsi="Arial" w:cs="Arial"/>
                          <w:color w:val="000000"/>
                          <w:sz w:val="23"/>
                          <w:szCs w:val="23"/>
                          <w:shd w:val="clear" w:color="auto" w:fill="FFFFFF"/>
                        </w:rPr>
                        <w:t>The data gathered in this study will be kept strictly confidential at all times. Identifiable data will never leave the hospital</w:t>
                      </w:r>
                      <w:r w:rsidRPr="00C45474">
                        <w:rPr>
                          <w:rStyle w:val="normaltextrun"/>
                          <w:rFonts w:ascii="Arial" w:hAnsi="Arial" w:cs="Arial"/>
                          <w:color w:val="000000"/>
                          <w:sz w:val="24"/>
                          <w:szCs w:val="24"/>
                          <w:shd w:val="clear" w:color="auto" w:fill="FFFFFF"/>
                        </w:rPr>
                        <w:t>.</w:t>
                      </w:r>
                    </w:p>
                    <w:p w14:paraId="7C284AB9" w14:textId="5921BD71" w:rsidR="00C45474" w:rsidRPr="00F453EC" w:rsidRDefault="00B63A39" w:rsidP="00C45474">
                      <w:pPr>
                        <w:rPr>
                          <w:rStyle w:val="normaltextrun"/>
                          <w:rFonts w:ascii="Arial" w:hAnsi="Arial" w:cs="Arial"/>
                          <w:b/>
                          <w:bCs/>
                          <w:color w:val="002060"/>
                          <w:sz w:val="26"/>
                          <w:szCs w:val="26"/>
                        </w:rPr>
                      </w:pPr>
                      <w:r>
                        <w:rPr>
                          <w:rFonts w:ascii="Arial" w:hAnsi="Arial" w:cs="Arial"/>
                          <w:b/>
                          <w:bCs/>
                          <w:color w:val="002060"/>
                          <w:sz w:val="26"/>
                          <w:szCs w:val="26"/>
                        </w:rPr>
                        <w:br/>
                      </w:r>
                      <w:r w:rsidR="00C45474" w:rsidRPr="00BE7641">
                        <w:rPr>
                          <w:rFonts w:ascii="Arial" w:hAnsi="Arial" w:cs="Arial"/>
                          <w:b/>
                          <w:bCs/>
                          <w:color w:val="002060"/>
                          <w:sz w:val="28"/>
                          <w:szCs w:val="28"/>
                          <w:rPrChange w:id="296" w:author="Anjum, Aisha" w:date="2026-01-08T15:47:00Z" w16du:dateUtc="2026-01-08T15:47:00Z">
                            <w:rPr>
                              <w:rFonts w:ascii="Arial" w:hAnsi="Arial" w:cs="Arial"/>
                              <w:b/>
                              <w:bCs/>
                              <w:color w:val="002060"/>
                              <w:sz w:val="26"/>
                              <w:szCs w:val="26"/>
                            </w:rPr>
                          </w:rPrChange>
                        </w:rPr>
                        <w:t>Wh</w:t>
                      </w:r>
                      <w:ins w:id="297" w:author="Anjum, Aisha" w:date="2026-01-08T15:47:00Z" w16du:dateUtc="2026-01-08T15:47:00Z">
                        <w:r w:rsidR="00BE7641" w:rsidRPr="00BE7641">
                          <w:rPr>
                            <w:rFonts w:ascii="Arial" w:hAnsi="Arial" w:cs="Arial"/>
                            <w:b/>
                            <w:bCs/>
                            <w:color w:val="002060"/>
                            <w:sz w:val="28"/>
                            <w:szCs w:val="28"/>
                            <w:rPrChange w:id="298" w:author="Anjum, Aisha" w:date="2026-01-08T15:47:00Z" w16du:dateUtc="2026-01-08T15:47:00Z">
                              <w:rPr>
                                <w:rFonts w:ascii="Arial" w:hAnsi="Arial" w:cs="Arial"/>
                                <w:b/>
                                <w:bCs/>
                                <w:color w:val="002060"/>
                                <w:sz w:val="26"/>
                                <w:szCs w:val="26"/>
                              </w:rPr>
                            </w:rPrChange>
                          </w:rPr>
                          <w:t>at</w:t>
                        </w:r>
                      </w:ins>
                      <w:del w:id="299" w:author="Anjum, Aisha" w:date="2026-01-08T15:47:00Z" w16du:dateUtc="2026-01-08T15:47:00Z">
                        <w:r w:rsidR="00C45474" w:rsidRPr="00BE7641" w:rsidDel="00BE7641">
                          <w:rPr>
                            <w:rFonts w:ascii="Arial" w:hAnsi="Arial" w:cs="Arial"/>
                            <w:b/>
                            <w:bCs/>
                            <w:color w:val="002060"/>
                            <w:sz w:val="28"/>
                            <w:szCs w:val="28"/>
                            <w:rPrChange w:id="300" w:author="Anjum, Aisha" w:date="2026-01-08T15:47:00Z" w16du:dateUtc="2026-01-08T15:47:00Z">
                              <w:rPr>
                                <w:rFonts w:ascii="Arial" w:hAnsi="Arial" w:cs="Arial"/>
                                <w:b/>
                                <w:bCs/>
                                <w:color w:val="002060"/>
                                <w:sz w:val="26"/>
                                <w:szCs w:val="26"/>
                              </w:rPr>
                            </w:rPrChange>
                          </w:rPr>
                          <w:delText>y</w:delText>
                        </w:r>
                      </w:del>
                      <w:r w:rsidR="00C45474" w:rsidRPr="00BE7641">
                        <w:rPr>
                          <w:rFonts w:ascii="Arial" w:hAnsi="Arial" w:cs="Arial"/>
                          <w:b/>
                          <w:bCs/>
                          <w:color w:val="002060"/>
                          <w:sz w:val="28"/>
                          <w:szCs w:val="28"/>
                          <w:rPrChange w:id="301" w:author="Anjum, Aisha" w:date="2026-01-08T15:47:00Z" w16du:dateUtc="2026-01-08T15:47:00Z">
                            <w:rPr>
                              <w:rFonts w:ascii="Arial" w:hAnsi="Arial" w:cs="Arial"/>
                              <w:b/>
                              <w:bCs/>
                              <w:color w:val="002060"/>
                              <w:sz w:val="26"/>
                              <w:szCs w:val="26"/>
                            </w:rPr>
                          </w:rPrChange>
                        </w:rPr>
                        <w:t xml:space="preserve"> are the risks?</w:t>
                      </w:r>
                    </w:p>
                    <w:p w14:paraId="7F840B04" w14:textId="11A7A63A" w:rsidR="00C45474" w:rsidRPr="00F453EC" w:rsidRDefault="00C45474" w:rsidP="00C45474">
                      <w:pPr>
                        <w:rPr>
                          <w:rFonts w:ascii="Arial" w:hAnsi="Arial" w:cs="Arial"/>
                          <w:sz w:val="23"/>
                          <w:szCs w:val="23"/>
                        </w:rPr>
                      </w:pPr>
                      <w:r w:rsidRPr="00F453EC">
                        <w:rPr>
                          <w:rStyle w:val="normaltextrun"/>
                          <w:rFonts w:ascii="Arial" w:hAnsi="Arial" w:cs="Arial"/>
                          <w:color w:val="000000"/>
                          <w:sz w:val="23"/>
                          <w:szCs w:val="23"/>
                          <w:shd w:val="clear" w:color="auto" w:fill="FFFFFF"/>
                        </w:rPr>
                        <w:t>All medical treatments can cause side effects. The risks and side effects are similar whether you choose to be in the study or not. A full list of side effects can be found on the participant information sheet</w:t>
                      </w:r>
                      <w:ins w:id="302" w:author="Anjum, Aisha" w:date="2026-01-08T15:47:00Z" w16du:dateUtc="2026-01-08T15:47:00Z">
                        <w:r w:rsidR="00E24364">
                          <w:rPr>
                            <w:rStyle w:val="normaltextrun"/>
                            <w:rFonts w:ascii="Arial" w:hAnsi="Arial" w:cs="Arial"/>
                            <w:color w:val="000000"/>
                            <w:sz w:val="23"/>
                            <w:szCs w:val="23"/>
                            <w:shd w:val="clear" w:color="auto" w:fill="FFFFFF"/>
                          </w:rPr>
                          <w:t xml:space="preserve"> given to you</w:t>
                        </w:r>
                      </w:ins>
                      <w:r w:rsidR="00B63A39">
                        <w:rPr>
                          <w:rStyle w:val="normaltextrun"/>
                          <w:rFonts w:ascii="Arial" w:hAnsi="Arial" w:cs="Arial"/>
                          <w:color w:val="000000"/>
                          <w:sz w:val="23"/>
                          <w:szCs w:val="23"/>
                          <w:shd w:val="clear" w:color="auto" w:fill="FFFFFF"/>
                        </w:rPr>
                        <w:t xml:space="preserve"> </w:t>
                      </w:r>
                      <w:del w:id="303" w:author="Anjum, Aisha" w:date="2026-01-08T15:47:00Z" w16du:dateUtc="2026-01-08T15:47:00Z">
                        <w:r w:rsidR="00B63A39" w:rsidDel="00E24364">
                          <w:rPr>
                            <w:rStyle w:val="normaltextrun"/>
                            <w:rFonts w:ascii="Arial" w:hAnsi="Arial" w:cs="Arial"/>
                            <w:color w:val="000000"/>
                            <w:sz w:val="23"/>
                            <w:szCs w:val="23"/>
                            <w:shd w:val="clear" w:color="auto" w:fill="FFFFFF"/>
                          </w:rPr>
                          <w:delText xml:space="preserve">from </w:delText>
                        </w:r>
                      </w:del>
                      <w:ins w:id="304" w:author="Anjum, Aisha" w:date="2026-01-08T15:47:00Z" w16du:dateUtc="2026-01-08T15:47:00Z">
                        <w:r w:rsidR="00E24364">
                          <w:rPr>
                            <w:rStyle w:val="normaltextrun"/>
                            <w:rFonts w:ascii="Arial" w:hAnsi="Arial" w:cs="Arial"/>
                            <w:color w:val="000000"/>
                            <w:sz w:val="23"/>
                            <w:szCs w:val="23"/>
                            <w:shd w:val="clear" w:color="auto" w:fill="FFFFFF"/>
                          </w:rPr>
                          <w:t>by</w:t>
                        </w:r>
                        <w:r w:rsidR="00E24364">
                          <w:rPr>
                            <w:rStyle w:val="normaltextrun"/>
                            <w:rFonts w:ascii="Arial" w:hAnsi="Arial" w:cs="Arial"/>
                            <w:color w:val="000000"/>
                            <w:sz w:val="23"/>
                            <w:szCs w:val="23"/>
                            <w:shd w:val="clear" w:color="auto" w:fill="FFFFFF"/>
                          </w:rPr>
                          <w:t xml:space="preserve"> </w:t>
                        </w:r>
                      </w:ins>
                      <w:r w:rsidR="00B63A39">
                        <w:rPr>
                          <w:rStyle w:val="normaltextrun"/>
                          <w:rFonts w:ascii="Arial" w:hAnsi="Arial" w:cs="Arial"/>
                          <w:color w:val="000000"/>
                          <w:sz w:val="23"/>
                          <w:szCs w:val="23"/>
                          <w:shd w:val="clear" w:color="auto" w:fill="FFFFFF"/>
                        </w:rPr>
                        <w:t>your doctor.</w:t>
                      </w:r>
                    </w:p>
                  </w:txbxContent>
                </v:textbox>
                <w10:wrap anchorx="page"/>
              </v:shape>
            </w:pict>
          </mc:Fallback>
        </mc:AlternateContent>
      </w:r>
      <w:ins w:id="305" w:author="Anjum, Aisha" w:date="2026-01-08T15:40:00Z" w16du:dateUtc="2026-01-08T15:40:00Z">
        <w:r w:rsidR="00C33F98">
          <w:rPr>
            <w:rFonts w:ascii="Arial" w:hAnsi="Arial" w:cs="Arial"/>
            <w:b/>
            <w:bCs/>
            <w:color w:val="002060"/>
            <w:sz w:val="28"/>
            <w:szCs w:val="28"/>
          </w:rPr>
          <w:t>At this hospital</w:t>
        </w:r>
      </w:ins>
    </w:p>
    <w:p w14:paraId="3565D480" w14:textId="0F591A46" w:rsidR="00C33F98" w:rsidRDefault="00C33F98" w:rsidP="00C33F98">
      <w:pPr>
        <w:ind w:left="720"/>
        <w:rPr>
          <w:ins w:id="306" w:author="Anjum, Aisha" w:date="2026-01-08T15:40:00Z" w16du:dateUtc="2026-01-08T15:40:00Z"/>
          <w:rFonts w:ascii="Arial" w:hAnsi="Arial" w:cs="Arial"/>
          <w:b/>
          <w:bCs/>
          <w:color w:val="002060"/>
          <w:sz w:val="28"/>
          <w:szCs w:val="28"/>
        </w:rPr>
        <w:pPrChange w:id="307" w:author="Anjum, Aisha" w:date="2026-01-08T15:40:00Z" w16du:dateUtc="2026-01-08T15:40:00Z">
          <w:pPr/>
        </w:pPrChange>
      </w:pPr>
      <w:ins w:id="308" w:author="Anjum, Aisha" w:date="2026-01-08T15:40:00Z" w16du:dateUtc="2026-01-08T15:40:00Z">
        <w:r w:rsidRPr="00B052CB">
          <w:rPr>
            <w:rFonts w:ascii="Arial" w:hAnsi="Arial" w:cs="Arial"/>
            <w:sz w:val="23"/>
            <w:szCs w:val="23"/>
            <w:highlight w:val="yellow"/>
          </w:rPr>
          <w:t>(delete as appropriate)</w:t>
        </w:r>
      </w:ins>
    </w:p>
    <w:p w14:paraId="218DB07D" w14:textId="55B9A9E2" w:rsidR="00FA6190" w:rsidRDefault="00C33F98" w:rsidP="00C33F98">
      <w:pPr>
        <w:ind w:left="720"/>
        <w:pPrChange w:id="309" w:author="Anjum, Aisha" w:date="2026-01-08T15:40:00Z" w16du:dateUtc="2026-01-08T15:40:00Z">
          <w:pPr/>
        </w:pPrChange>
      </w:pPr>
      <w:r>
        <w:rPr>
          <w:noProof/>
        </w:rPr>
        <mc:AlternateContent>
          <mc:Choice Requires="wps">
            <w:drawing>
              <wp:anchor distT="0" distB="0" distL="114300" distR="114300" simplePos="0" relativeHeight="251658258" behindDoc="0" locked="0" layoutInCell="1" allowOverlap="1" wp14:anchorId="187A6D93" wp14:editId="0585D9BB">
                <wp:simplePos x="0" y="0"/>
                <wp:positionH relativeFrom="column">
                  <wp:posOffset>408408</wp:posOffset>
                </wp:positionH>
                <wp:positionV relativeFrom="paragraph">
                  <wp:posOffset>8537</wp:posOffset>
                </wp:positionV>
                <wp:extent cx="2932430" cy="6177516"/>
                <wp:effectExtent l="0" t="0" r="1270" b="0"/>
                <wp:wrapNone/>
                <wp:docPr id="35" name="Text Box 35"/>
                <wp:cNvGraphicFramePr/>
                <a:graphic xmlns:a="http://schemas.openxmlformats.org/drawingml/2006/main">
                  <a:graphicData uri="http://schemas.microsoft.com/office/word/2010/wordprocessingShape">
                    <wps:wsp>
                      <wps:cNvSpPr txBox="1"/>
                      <wps:spPr>
                        <a:xfrm>
                          <a:off x="0" y="0"/>
                          <a:ext cx="2932430" cy="6177516"/>
                        </a:xfrm>
                        <a:prstGeom prst="rect">
                          <a:avLst/>
                        </a:prstGeom>
                        <a:solidFill>
                          <a:schemeClr val="lt1"/>
                        </a:solidFill>
                        <a:ln w="6350">
                          <a:noFill/>
                        </a:ln>
                      </wps:spPr>
                      <wps:txbx>
                        <w:txbxContent>
                          <w:p w14:paraId="12675F7F" w14:textId="7C0576BC" w:rsidR="00783262" w:rsidDel="0091700A" w:rsidRDefault="00623118" w:rsidP="00783262">
                            <w:pPr>
                              <w:pStyle w:val="paragraph"/>
                              <w:numPr>
                                <w:ilvl w:val="0"/>
                                <w:numId w:val="1"/>
                              </w:numPr>
                              <w:spacing w:before="0" w:beforeAutospacing="0" w:after="0" w:afterAutospacing="0"/>
                              <w:textAlignment w:val="baseline"/>
                              <w:rPr>
                                <w:del w:id="310" w:author="Anjum, Aisha" w:date="2026-01-08T15:39:00Z" w16du:dateUtc="2026-01-08T15:39:00Z"/>
                                <w:rStyle w:val="eop"/>
                                <w:rFonts w:ascii="Arial" w:hAnsi="Arial" w:cs="Arial"/>
                                <w:sz w:val="23"/>
                                <w:szCs w:val="23"/>
                              </w:rPr>
                            </w:pPr>
                            <w:del w:id="311" w:author="Anjum, Aisha" w:date="2026-01-08T15:39:00Z" w16du:dateUtc="2026-01-08T15:39:00Z">
                              <w:r w:rsidDel="0091700A">
                                <w:rPr>
                                  <w:rStyle w:val="normaltextrun"/>
                                  <w:rFonts w:ascii="Arial" w:hAnsi="Arial" w:cs="Arial"/>
                                  <w:sz w:val="23"/>
                                  <w:szCs w:val="23"/>
                                </w:rPr>
                                <w:delText>plasma</w:delText>
                              </w:r>
                              <w:r w:rsidRPr="00F453EC" w:rsidDel="0091700A">
                                <w:rPr>
                                  <w:rStyle w:val="normaltextrun"/>
                                  <w:rFonts w:ascii="Arial" w:hAnsi="Arial" w:cs="Arial"/>
                                  <w:sz w:val="23"/>
                                  <w:szCs w:val="23"/>
                                </w:rPr>
                                <w:delText xml:space="preserve"> </w:delText>
                              </w:r>
                              <w:r w:rsidR="00783262" w:rsidRPr="00F453EC" w:rsidDel="0091700A">
                                <w:rPr>
                                  <w:rStyle w:val="normaltextrun"/>
                                  <w:rFonts w:ascii="Arial" w:hAnsi="Arial" w:cs="Arial"/>
                                  <w:sz w:val="23"/>
                                  <w:szCs w:val="23"/>
                                </w:rPr>
                                <w:delText>therapy (blood antibodies from patients recovered from COVID-19).</w:delText>
                              </w:r>
                              <w:r w:rsidR="00783262" w:rsidRPr="00F453EC" w:rsidDel="0091700A">
                                <w:rPr>
                                  <w:rStyle w:val="eop"/>
                                  <w:rFonts w:ascii="Arial" w:hAnsi="Arial" w:cs="Arial"/>
                                  <w:sz w:val="23"/>
                                  <w:szCs w:val="23"/>
                                </w:rPr>
                                <w:delText> </w:delText>
                              </w:r>
                            </w:del>
                          </w:p>
                          <w:p w14:paraId="778F52A1" w14:textId="091E5594" w:rsidR="005E4C1A" w:rsidDel="0091700A" w:rsidRDefault="005E4C1A" w:rsidP="005E4C1A">
                            <w:pPr>
                              <w:pStyle w:val="paragraph"/>
                              <w:spacing w:before="0" w:beforeAutospacing="0" w:after="0" w:afterAutospacing="0"/>
                              <w:ind w:left="360"/>
                              <w:textAlignment w:val="baseline"/>
                              <w:rPr>
                                <w:del w:id="312" w:author="Anjum, Aisha" w:date="2026-01-08T15:39:00Z" w16du:dateUtc="2026-01-08T15:39:00Z"/>
                                <w:rStyle w:val="eop"/>
                                <w:rFonts w:ascii="Arial" w:hAnsi="Arial" w:cs="Arial"/>
                                <w:sz w:val="23"/>
                                <w:szCs w:val="23"/>
                              </w:rPr>
                            </w:pPr>
                            <w:del w:id="313" w:author="Anjum, Aisha" w:date="2026-01-08T15:39:00Z" w16du:dateUtc="2026-01-08T15:39:00Z">
                              <w:r w:rsidDel="0091700A">
                                <w:rPr>
                                  <w:rStyle w:val="eop"/>
                                  <w:rFonts w:ascii="Arial" w:hAnsi="Arial" w:cs="Arial"/>
                                  <w:sz w:val="23"/>
                                  <w:szCs w:val="23"/>
                                </w:rPr>
                                <w:delText>[delete as appropriate]</w:delText>
                              </w:r>
                            </w:del>
                          </w:p>
                          <w:p w14:paraId="34CBC5B1" w14:textId="4E0B1D33" w:rsidR="00B63A39" w:rsidRPr="00F453EC" w:rsidDel="00C33F98" w:rsidRDefault="00B63A39" w:rsidP="00B63A39">
                            <w:pPr>
                              <w:pStyle w:val="paragraph"/>
                              <w:spacing w:before="0" w:beforeAutospacing="0" w:after="0" w:afterAutospacing="0"/>
                              <w:ind w:left="360"/>
                              <w:textAlignment w:val="baseline"/>
                              <w:rPr>
                                <w:del w:id="314" w:author="Anjum, Aisha" w:date="2026-01-08T15:40:00Z" w16du:dateUtc="2026-01-08T15:40:00Z"/>
                                <w:rStyle w:val="eop"/>
                                <w:rFonts w:ascii="Arial" w:hAnsi="Arial" w:cs="Arial"/>
                                <w:sz w:val="23"/>
                                <w:szCs w:val="23"/>
                              </w:rPr>
                            </w:pPr>
                          </w:p>
                          <w:p w14:paraId="013F21CB" w14:textId="7B392A3A" w:rsidR="00B63A39" w:rsidRPr="00F453EC" w:rsidRDefault="00B63A39" w:rsidP="00B63A39">
                            <w:pPr>
                              <w:pStyle w:val="paragraph"/>
                              <w:spacing w:before="0" w:beforeAutospacing="0" w:after="0" w:afterAutospacing="0"/>
                              <w:textAlignment w:val="baseline"/>
                              <w:rPr>
                                <w:rStyle w:val="normaltextrun"/>
                                <w:rFonts w:ascii="Arial" w:hAnsi="Arial" w:cs="Arial"/>
                                <w:sz w:val="23"/>
                                <w:szCs w:val="23"/>
                              </w:rPr>
                            </w:pPr>
                            <w:r w:rsidRPr="00F453EC">
                              <w:rPr>
                                <w:rStyle w:val="normaltextrun"/>
                                <w:rFonts w:ascii="Arial" w:hAnsi="Arial" w:cs="Arial"/>
                                <w:sz w:val="23"/>
                                <w:szCs w:val="23"/>
                              </w:rPr>
                              <w:t xml:space="preserve">The treatments </w:t>
                            </w:r>
                            <w:r>
                              <w:rPr>
                                <w:rStyle w:val="normaltextrun"/>
                                <w:rFonts w:ascii="Arial" w:hAnsi="Arial" w:cs="Arial"/>
                                <w:sz w:val="23"/>
                                <w:szCs w:val="23"/>
                              </w:rPr>
                              <w:t>for</w:t>
                            </w:r>
                            <w:r w:rsidRPr="00B63A39">
                              <w:rPr>
                                <w:rStyle w:val="normaltextrun"/>
                                <w:rFonts w:ascii="Arial" w:hAnsi="Arial" w:cs="Arial"/>
                                <w:b/>
                                <w:bCs/>
                                <w:sz w:val="23"/>
                                <w:szCs w:val="23"/>
                              </w:rPr>
                              <w:t xml:space="preserve"> flu</w:t>
                            </w:r>
                            <w:r>
                              <w:rPr>
                                <w:rStyle w:val="normaltextrun"/>
                                <w:rFonts w:ascii="Arial" w:hAnsi="Arial" w:cs="Arial"/>
                                <w:sz w:val="23"/>
                                <w:szCs w:val="23"/>
                              </w:rPr>
                              <w:t xml:space="preserve"> </w:t>
                            </w:r>
                            <w:r w:rsidRPr="00F453EC">
                              <w:rPr>
                                <w:rStyle w:val="normaltextrun"/>
                                <w:rFonts w:ascii="Arial" w:hAnsi="Arial" w:cs="Arial"/>
                                <w:sz w:val="23"/>
                                <w:szCs w:val="23"/>
                              </w:rPr>
                              <w:t>are:</w:t>
                            </w:r>
                          </w:p>
                          <w:p w14:paraId="2356AEED" w14:textId="4A6C051E" w:rsidR="00B63A39" w:rsidRDefault="00346356" w:rsidP="00B63A39">
                            <w:pPr>
                              <w:pStyle w:val="paragraph"/>
                              <w:numPr>
                                <w:ilvl w:val="0"/>
                                <w:numId w:val="1"/>
                              </w:numPr>
                              <w:spacing w:before="0" w:beforeAutospacing="0" w:after="0" w:afterAutospacing="0"/>
                              <w:textAlignment w:val="baseline"/>
                              <w:rPr>
                                <w:ins w:id="315" w:author="Anjum, Aisha" w:date="2026-01-08T15:40:00Z" w16du:dateUtc="2026-01-08T15:40:00Z"/>
                                <w:rFonts w:ascii="Arial" w:hAnsi="Arial" w:cs="Arial"/>
                                <w:sz w:val="23"/>
                                <w:szCs w:val="23"/>
                              </w:rPr>
                            </w:pPr>
                            <w:ins w:id="316" w:author="Anjum, Aisha" w:date="2026-01-08T15:40:00Z" w16du:dateUtc="2026-01-08T15:40:00Z">
                              <w:r>
                                <w:rPr>
                                  <w:rFonts w:ascii="Arial" w:hAnsi="Arial" w:cs="Arial"/>
                                  <w:sz w:val="23"/>
                                  <w:szCs w:val="23"/>
                                </w:rPr>
                                <w:t>a</w:t>
                              </w:r>
                            </w:ins>
                            <w:del w:id="317" w:author="Anjum, Aisha" w:date="2026-01-08T15:40:00Z" w16du:dateUtc="2026-01-08T15:40:00Z">
                              <w:r w:rsidRPr="00B63A39" w:rsidDel="00346356">
                                <w:rPr>
                                  <w:rFonts w:ascii="Arial" w:hAnsi="Arial" w:cs="Arial"/>
                                  <w:sz w:val="23"/>
                                  <w:szCs w:val="23"/>
                                </w:rPr>
                                <w:delText>A</w:delText>
                              </w:r>
                            </w:del>
                            <w:r w:rsidR="00783262" w:rsidRPr="00B63A39">
                              <w:rPr>
                                <w:rFonts w:ascii="Arial" w:hAnsi="Arial" w:cs="Arial"/>
                                <w:sz w:val="23"/>
                                <w:szCs w:val="23"/>
                              </w:rPr>
                              <w:t>ntiviral</w:t>
                            </w:r>
                            <w:ins w:id="318" w:author="Anjum, Aisha" w:date="2026-01-08T15:40:00Z" w16du:dateUtc="2026-01-08T15:40:00Z">
                              <w:r w:rsidR="007653F6">
                                <w:rPr>
                                  <w:rFonts w:ascii="Arial" w:hAnsi="Arial" w:cs="Arial"/>
                                  <w:sz w:val="23"/>
                                  <w:szCs w:val="23"/>
                                </w:rPr>
                                <w:t>s</w:t>
                              </w:r>
                            </w:ins>
                            <w:del w:id="319" w:author="Anjum, Aisha" w:date="2026-01-08T15:40:00Z" w16du:dateUtc="2026-01-08T15:40:00Z">
                              <w:r w:rsidR="00783262" w:rsidRPr="00B63A39" w:rsidDel="007653F6">
                                <w:rPr>
                                  <w:rFonts w:ascii="Arial" w:hAnsi="Arial" w:cs="Arial"/>
                                  <w:sz w:val="23"/>
                                  <w:szCs w:val="23"/>
                                </w:rPr>
                                <w:delText xml:space="preserve"> medications</w:delText>
                              </w:r>
                            </w:del>
                          </w:p>
                          <w:p w14:paraId="3779D9E1" w14:textId="77777777" w:rsidR="00346356" w:rsidRPr="0089245B" w:rsidRDefault="00346356" w:rsidP="00346356">
                            <w:pPr>
                              <w:pStyle w:val="paragraph"/>
                              <w:numPr>
                                <w:ilvl w:val="0"/>
                                <w:numId w:val="1"/>
                              </w:numPr>
                              <w:spacing w:before="0" w:beforeAutospacing="0" w:after="0" w:afterAutospacing="0"/>
                              <w:textAlignment w:val="baseline"/>
                              <w:rPr>
                                <w:ins w:id="320" w:author="Anjum, Aisha" w:date="2026-01-08T15:40:00Z" w16du:dateUtc="2026-01-08T15:40:00Z"/>
                                <w:rFonts w:ascii="Arial" w:hAnsi="Arial" w:cs="Arial"/>
                                <w:sz w:val="23"/>
                                <w:szCs w:val="23"/>
                              </w:rPr>
                            </w:pPr>
                            <w:ins w:id="321" w:author="Anjum, Aisha" w:date="2026-01-08T15:40:00Z" w16du:dateUtc="2026-01-08T15:40:00Z">
                              <w:r w:rsidRPr="0089245B">
                                <w:rPr>
                                  <w:rFonts w:ascii="Arial" w:hAnsi="Arial" w:cs="Arial"/>
                                  <w:sz w:val="23"/>
                                  <w:szCs w:val="23"/>
                                </w:rPr>
                                <w:t>immune modulators</w:t>
                              </w:r>
                            </w:ins>
                          </w:p>
                          <w:p w14:paraId="1AD085DB" w14:textId="369C06DD" w:rsidR="00346356" w:rsidRPr="00B63A39" w:rsidDel="00346356" w:rsidRDefault="00346356" w:rsidP="00B63A39">
                            <w:pPr>
                              <w:pStyle w:val="paragraph"/>
                              <w:numPr>
                                <w:ilvl w:val="0"/>
                                <w:numId w:val="1"/>
                              </w:numPr>
                              <w:spacing w:before="0" w:beforeAutospacing="0" w:after="0" w:afterAutospacing="0"/>
                              <w:textAlignment w:val="baseline"/>
                              <w:rPr>
                                <w:del w:id="322" w:author="Anjum, Aisha" w:date="2026-01-08T15:40:00Z" w16du:dateUtc="2026-01-08T15:40:00Z"/>
                                <w:rFonts w:ascii="Arial" w:hAnsi="Arial" w:cs="Arial"/>
                                <w:sz w:val="23"/>
                                <w:szCs w:val="23"/>
                              </w:rPr>
                            </w:pPr>
                          </w:p>
                          <w:p w14:paraId="2C1A7E8D" w14:textId="109D4F08" w:rsidR="000E5B6E" w:rsidRPr="004433F3" w:rsidRDefault="00783262" w:rsidP="004433F3">
                            <w:pPr>
                              <w:pStyle w:val="ListParagraph"/>
                              <w:numPr>
                                <w:ilvl w:val="0"/>
                                <w:numId w:val="1"/>
                              </w:numPr>
                              <w:rPr>
                                <w:rFonts w:ascii="Arial" w:hAnsi="Arial" w:cs="Arial"/>
                                <w:sz w:val="23"/>
                                <w:szCs w:val="23"/>
                              </w:rPr>
                            </w:pPr>
                            <w:r w:rsidRPr="00B63A39">
                              <w:rPr>
                                <w:rFonts w:ascii="Arial" w:hAnsi="Arial" w:cs="Arial"/>
                                <w:sz w:val="23"/>
                                <w:szCs w:val="23"/>
                              </w:rPr>
                              <w:t>steroid</w:t>
                            </w:r>
                            <w:r w:rsidR="00C45474" w:rsidRPr="00B63A39">
                              <w:rPr>
                                <w:rFonts w:ascii="Arial" w:hAnsi="Arial" w:cs="Arial"/>
                                <w:sz w:val="23"/>
                                <w:szCs w:val="23"/>
                              </w:rPr>
                              <w:t>s</w:t>
                            </w:r>
                            <w:r w:rsidRPr="00B63A39">
                              <w:rPr>
                                <w:rFonts w:ascii="Arial" w:hAnsi="Arial" w:cs="Arial"/>
                                <w:sz w:val="23"/>
                                <w:szCs w:val="23"/>
                              </w:rPr>
                              <w:t xml:space="preserve"> </w:t>
                            </w:r>
                            <w:del w:id="323" w:author="Anjum, Aisha" w:date="2026-01-08T15:41:00Z" w16du:dateUtc="2026-01-08T15:41:00Z">
                              <w:r w:rsidR="000E5B6E" w:rsidRPr="004433F3" w:rsidDel="00346356">
                                <w:rPr>
                                  <w:rFonts w:ascii="Arial" w:hAnsi="Arial" w:cs="Arial"/>
                                  <w:sz w:val="23"/>
                                  <w:szCs w:val="23"/>
                                </w:rPr>
                                <w:delText>[delete as appropriate]</w:delText>
                              </w:r>
                            </w:del>
                          </w:p>
                          <w:p w14:paraId="19F99192" w14:textId="77777777" w:rsidR="008C6D7D" w:rsidRPr="00271A9C" w:rsidRDefault="008C6D7D" w:rsidP="008C6D7D">
                            <w:pPr>
                              <w:spacing w:after="0"/>
                              <w:rPr>
                                <w:ins w:id="324" w:author="Anjum, Aisha" w:date="2026-01-08T15:41:00Z" w16du:dateUtc="2026-01-08T15:41:00Z"/>
                                <w:rFonts w:ascii="Arial" w:hAnsi="Arial" w:cs="Arial"/>
                                <w:sz w:val="23"/>
                                <w:szCs w:val="23"/>
                              </w:rPr>
                            </w:pPr>
                            <w:ins w:id="325" w:author="Anjum, Aisha" w:date="2026-01-08T15:41:00Z" w16du:dateUtc="2026-01-08T15:41:00Z">
                              <w:r>
                                <w:rPr>
                                  <w:rFonts w:ascii="Arial" w:hAnsi="Arial" w:cs="Arial"/>
                                  <w:sz w:val="23"/>
                                  <w:szCs w:val="23"/>
                                </w:rPr>
                                <w:t xml:space="preserve">The treatments for </w:t>
                              </w:r>
                              <w:r w:rsidRPr="002853F5">
                                <w:rPr>
                                  <w:rFonts w:ascii="Arial" w:hAnsi="Arial" w:cs="Arial"/>
                                  <w:b/>
                                  <w:bCs/>
                                  <w:sz w:val="23"/>
                                  <w:szCs w:val="23"/>
                                </w:rPr>
                                <w:t>COVID-19</w:t>
                              </w:r>
                              <w:r>
                                <w:rPr>
                                  <w:rFonts w:ascii="Arial" w:hAnsi="Arial" w:cs="Arial"/>
                                  <w:sz w:val="23"/>
                                  <w:szCs w:val="23"/>
                                </w:rPr>
                                <w:t xml:space="preserve"> are:</w:t>
                              </w:r>
                            </w:ins>
                          </w:p>
                          <w:p w14:paraId="1274CD3C" w14:textId="72E5CA64" w:rsidR="008C6D7D" w:rsidRPr="008C6D7D" w:rsidRDefault="008C6D7D" w:rsidP="008C6D7D">
                            <w:pPr>
                              <w:pStyle w:val="ListParagraph"/>
                              <w:numPr>
                                <w:ilvl w:val="0"/>
                                <w:numId w:val="2"/>
                              </w:numPr>
                              <w:rPr>
                                <w:ins w:id="326" w:author="Anjum, Aisha" w:date="2026-01-08T15:41:00Z" w16du:dateUtc="2026-01-08T15:41:00Z"/>
                                <w:rStyle w:val="normaltextrun"/>
                                <w:rFonts w:ascii="Arial" w:hAnsi="Arial" w:cs="Arial"/>
                                <w:sz w:val="23"/>
                                <w:szCs w:val="23"/>
                              </w:rPr>
                              <w:pPrChange w:id="327" w:author="Anjum, Aisha" w:date="2026-01-08T15:41:00Z" w16du:dateUtc="2026-01-08T15:41:00Z">
                                <w:pPr>
                                  <w:pStyle w:val="paragraph"/>
                                  <w:spacing w:before="0" w:beforeAutospacing="0" w:after="0" w:afterAutospacing="0"/>
                                  <w:textAlignment w:val="baseline"/>
                                </w:pPr>
                              </w:pPrChange>
                            </w:pPr>
                            <w:ins w:id="328" w:author="Anjum, Aisha" w:date="2026-01-08T15:41:00Z" w16du:dateUtc="2026-01-08T15:41:00Z">
                              <w:r>
                                <w:rPr>
                                  <w:rFonts w:ascii="Arial" w:hAnsi="Arial" w:cs="Arial"/>
                                  <w:sz w:val="23"/>
                                  <w:szCs w:val="23"/>
                                </w:rPr>
                                <w:t>immunoglobulin therapy (adults only)</w:t>
                              </w:r>
                            </w:ins>
                          </w:p>
                          <w:p w14:paraId="43516F29" w14:textId="74E1B8A0" w:rsidR="00B63A39" w:rsidRPr="00F453EC" w:rsidRDefault="00B63A39" w:rsidP="00B63A39">
                            <w:pPr>
                              <w:pStyle w:val="paragraph"/>
                              <w:spacing w:before="0" w:beforeAutospacing="0" w:after="0" w:afterAutospacing="0"/>
                              <w:textAlignment w:val="baseline"/>
                              <w:rPr>
                                <w:rStyle w:val="normaltextrun"/>
                                <w:rFonts w:ascii="Arial" w:hAnsi="Arial" w:cs="Arial"/>
                                <w:sz w:val="23"/>
                                <w:szCs w:val="23"/>
                              </w:rPr>
                            </w:pPr>
                            <w:r w:rsidRPr="00F453EC">
                              <w:rPr>
                                <w:rStyle w:val="normaltextrun"/>
                                <w:rFonts w:ascii="Arial" w:hAnsi="Arial" w:cs="Arial"/>
                                <w:sz w:val="23"/>
                                <w:szCs w:val="23"/>
                              </w:rPr>
                              <w:t xml:space="preserve">The treatments for </w:t>
                            </w:r>
                            <w:r>
                              <w:rPr>
                                <w:rStyle w:val="normaltextrun"/>
                                <w:rFonts w:ascii="Arial" w:hAnsi="Arial" w:cs="Arial"/>
                                <w:b/>
                                <w:bCs/>
                                <w:sz w:val="23"/>
                                <w:szCs w:val="23"/>
                              </w:rPr>
                              <w:t>other pneumonia</w:t>
                            </w:r>
                            <w:r w:rsidRPr="00F453EC">
                              <w:rPr>
                                <w:rStyle w:val="normaltextrun"/>
                                <w:rFonts w:ascii="Arial" w:hAnsi="Arial" w:cs="Arial"/>
                                <w:sz w:val="23"/>
                                <w:szCs w:val="23"/>
                              </w:rPr>
                              <w:t xml:space="preserve"> are:</w:t>
                            </w:r>
                          </w:p>
                          <w:p w14:paraId="09AAB520" w14:textId="1C0873A9" w:rsidR="00495C17" w:rsidRDefault="00495C17" w:rsidP="00B63A39">
                            <w:pPr>
                              <w:pStyle w:val="paragraph"/>
                              <w:numPr>
                                <w:ilvl w:val="0"/>
                                <w:numId w:val="1"/>
                              </w:numPr>
                              <w:spacing w:before="0" w:beforeAutospacing="0" w:after="0" w:afterAutospacing="0"/>
                              <w:textAlignment w:val="baseline"/>
                              <w:rPr>
                                <w:ins w:id="329" w:author="Anjum, Aisha" w:date="2026-01-08T15:41:00Z" w16du:dateUtc="2026-01-08T15:41:00Z"/>
                                <w:rFonts w:ascii="Arial" w:hAnsi="Arial" w:cs="Arial"/>
                                <w:sz w:val="23"/>
                                <w:szCs w:val="23"/>
                              </w:rPr>
                            </w:pPr>
                            <w:ins w:id="330" w:author="Anjum, Aisha" w:date="2026-01-08T15:41:00Z" w16du:dateUtc="2026-01-08T15:41:00Z">
                              <w:r w:rsidRPr="00F453EC">
                                <w:rPr>
                                  <w:rFonts w:ascii="Arial" w:hAnsi="Arial" w:cs="Arial"/>
                                  <w:sz w:val="23"/>
                                  <w:szCs w:val="23"/>
                                </w:rPr>
                                <w:t>antibiotics</w:t>
                              </w:r>
                              <w:r w:rsidRPr="00F453EC">
                                <w:rPr>
                                  <w:rFonts w:ascii="Arial" w:hAnsi="Arial" w:cs="Arial"/>
                                  <w:sz w:val="23"/>
                                  <w:szCs w:val="23"/>
                                </w:rPr>
                                <w:t xml:space="preserve"> </w:t>
                              </w:r>
                              <w:r w:rsidR="007506FF">
                                <w:rPr>
                                  <w:rFonts w:ascii="Arial" w:hAnsi="Arial" w:cs="Arial"/>
                                  <w:sz w:val="23"/>
                                  <w:szCs w:val="23"/>
                                </w:rPr>
                                <w:t>(adults only)</w:t>
                              </w:r>
                            </w:ins>
                          </w:p>
                          <w:p w14:paraId="40D28578" w14:textId="54C41A75" w:rsidR="00783262" w:rsidRPr="00F453EC" w:rsidRDefault="00783262" w:rsidP="00B63A39">
                            <w:pPr>
                              <w:pStyle w:val="paragraph"/>
                              <w:numPr>
                                <w:ilvl w:val="0"/>
                                <w:numId w:val="1"/>
                              </w:numPr>
                              <w:spacing w:before="0" w:beforeAutospacing="0" w:after="0" w:afterAutospacing="0"/>
                              <w:textAlignment w:val="baseline"/>
                              <w:rPr>
                                <w:rFonts w:ascii="Arial" w:hAnsi="Arial" w:cs="Arial"/>
                                <w:sz w:val="23"/>
                                <w:szCs w:val="23"/>
                              </w:rPr>
                            </w:pPr>
                            <w:del w:id="331" w:author="Anjum, Aisha" w:date="2026-01-08T15:42:00Z" w16du:dateUtc="2026-01-08T15:42:00Z">
                              <w:r w:rsidRPr="00F453EC" w:rsidDel="007506FF">
                                <w:rPr>
                                  <w:rFonts w:ascii="Arial" w:hAnsi="Arial" w:cs="Arial"/>
                                  <w:sz w:val="23"/>
                                  <w:szCs w:val="23"/>
                                </w:rPr>
                                <w:delText>cysteamine</w:delText>
                              </w:r>
                            </w:del>
                            <w:ins w:id="332" w:author="Anjum, Aisha" w:date="2026-01-08T15:42:00Z" w16du:dateUtc="2026-01-08T15:42:00Z">
                              <w:r w:rsidR="007506FF">
                                <w:rPr>
                                  <w:rFonts w:ascii="Arial" w:hAnsi="Arial" w:cs="Arial"/>
                                  <w:sz w:val="23"/>
                                  <w:szCs w:val="23"/>
                                </w:rPr>
                                <w:t xml:space="preserve">macrolides </w:t>
                              </w:r>
                              <w:r w:rsidR="007506FF">
                                <w:rPr>
                                  <w:rFonts w:ascii="Arial" w:hAnsi="Arial" w:cs="Arial"/>
                                  <w:sz w:val="23"/>
                                  <w:szCs w:val="23"/>
                                </w:rPr>
                                <w:t>(adults only)</w:t>
                              </w:r>
                            </w:ins>
                          </w:p>
                          <w:p w14:paraId="1DF872C7" w14:textId="0AEFB153" w:rsidR="00495C17" w:rsidRPr="00495C17" w:rsidRDefault="00783262" w:rsidP="00495C17">
                            <w:pPr>
                              <w:pStyle w:val="ListParagraph"/>
                              <w:numPr>
                                <w:ilvl w:val="0"/>
                                <w:numId w:val="2"/>
                              </w:numPr>
                              <w:rPr>
                                <w:rFonts w:ascii="Arial" w:hAnsi="Arial" w:cs="Arial"/>
                                <w:sz w:val="23"/>
                                <w:szCs w:val="23"/>
                                <w:rPrChange w:id="333" w:author="Anjum, Aisha" w:date="2026-01-08T15:41:00Z" w16du:dateUtc="2026-01-08T15:41:00Z">
                                  <w:rPr/>
                                </w:rPrChange>
                              </w:rPr>
                            </w:pPr>
                            <w:r w:rsidRPr="00F453EC">
                              <w:rPr>
                                <w:rFonts w:ascii="Arial" w:hAnsi="Arial" w:cs="Arial"/>
                                <w:sz w:val="23"/>
                                <w:szCs w:val="23"/>
                              </w:rPr>
                              <w:t xml:space="preserve">steroids </w:t>
                            </w:r>
                          </w:p>
                          <w:p w14:paraId="3809713F" w14:textId="72B47A53" w:rsidR="000E5B6E" w:rsidRPr="004433F3" w:rsidDel="00495C17" w:rsidRDefault="00783262" w:rsidP="004433F3">
                            <w:pPr>
                              <w:pStyle w:val="ListParagraph"/>
                              <w:numPr>
                                <w:ilvl w:val="0"/>
                                <w:numId w:val="2"/>
                              </w:numPr>
                              <w:rPr>
                                <w:del w:id="334" w:author="Anjum, Aisha" w:date="2026-01-08T15:41:00Z" w16du:dateUtc="2026-01-08T15:41:00Z"/>
                                <w:rFonts w:ascii="Arial" w:hAnsi="Arial" w:cs="Arial"/>
                                <w:sz w:val="23"/>
                                <w:szCs w:val="23"/>
                              </w:rPr>
                            </w:pPr>
                            <w:del w:id="335" w:author="Anjum, Aisha" w:date="2026-01-08T15:41:00Z" w16du:dateUtc="2026-01-08T15:41:00Z">
                              <w:r w:rsidRPr="00F453EC" w:rsidDel="00495C17">
                                <w:rPr>
                                  <w:rFonts w:ascii="Arial" w:hAnsi="Arial" w:cs="Arial"/>
                                  <w:sz w:val="23"/>
                                  <w:szCs w:val="23"/>
                                </w:rPr>
                                <w:delText xml:space="preserve">antibiotics which may help reduce inflammation. </w:delText>
                              </w:r>
                              <w:r w:rsidR="000E5B6E" w:rsidRPr="004433F3" w:rsidDel="00495C17">
                                <w:rPr>
                                  <w:rFonts w:ascii="Arial" w:hAnsi="Arial" w:cs="Arial"/>
                                  <w:sz w:val="23"/>
                                  <w:szCs w:val="23"/>
                                </w:rPr>
                                <w:delText>[delete as appropriate]</w:delText>
                              </w:r>
                            </w:del>
                          </w:p>
                          <w:p w14:paraId="7B5059AA" w14:textId="369C882D" w:rsidR="00C45474" w:rsidRPr="00F453EC" w:rsidRDefault="00783262" w:rsidP="00C45474">
                            <w:pPr>
                              <w:rPr>
                                <w:rFonts w:ascii="Arial" w:hAnsi="Arial" w:cs="Arial"/>
                                <w:b/>
                                <w:bCs/>
                                <w:color w:val="002060"/>
                                <w:sz w:val="26"/>
                                <w:szCs w:val="26"/>
                              </w:rPr>
                            </w:pPr>
                            <w:r w:rsidRPr="00F453EC">
                              <w:rPr>
                                <w:rFonts w:ascii="Arial" w:hAnsi="Arial" w:cs="Arial"/>
                                <w:sz w:val="23"/>
                                <w:szCs w:val="23"/>
                              </w:rPr>
                              <w:t xml:space="preserve">Not all treatments may be available at your hospital, your doctor will be able to tell you which treatments are available and </w:t>
                            </w:r>
                            <w:del w:id="336" w:author="Anjum, Aisha" w:date="2026-01-08T15:42:00Z" w16du:dateUtc="2026-01-08T15:42:00Z">
                              <w:r w:rsidRPr="00F453EC" w:rsidDel="007506FF">
                                <w:rPr>
                                  <w:rFonts w:ascii="Arial" w:hAnsi="Arial" w:cs="Arial"/>
                                  <w:sz w:val="23"/>
                                  <w:szCs w:val="23"/>
                                </w:rPr>
                                <w:delText xml:space="preserve">best </w:delText>
                              </w:r>
                            </w:del>
                            <w:r w:rsidRPr="00F453EC">
                              <w:rPr>
                                <w:rFonts w:ascii="Arial" w:hAnsi="Arial" w:cs="Arial"/>
                                <w:sz w:val="23"/>
                                <w:szCs w:val="23"/>
                              </w:rPr>
                              <w:t xml:space="preserve">suited to you. </w:t>
                            </w:r>
                            <w:ins w:id="337" w:author="Anjum, Aisha" w:date="2026-01-08T15:42:00Z" w16du:dateUtc="2026-01-08T15:42:00Z">
                              <w:r w:rsidR="007506FF">
                                <w:rPr>
                                  <w:rFonts w:ascii="Arial" w:hAnsi="Arial" w:cs="Arial"/>
                                  <w:sz w:val="23"/>
                                  <w:szCs w:val="23"/>
                                </w:rPr>
                                <w:br/>
                              </w:r>
                            </w:ins>
                            <w:r w:rsidR="00B63A39">
                              <w:rPr>
                                <w:rFonts w:ascii="Arial" w:hAnsi="Arial" w:cs="Arial"/>
                                <w:b/>
                                <w:bCs/>
                                <w:color w:val="002060"/>
                                <w:sz w:val="26"/>
                                <w:szCs w:val="26"/>
                              </w:rPr>
                              <w:br/>
                            </w:r>
                            <w:r w:rsidR="00F453EC" w:rsidRPr="00700ACD">
                              <w:rPr>
                                <w:rFonts w:ascii="Arial" w:hAnsi="Arial" w:cs="Arial"/>
                                <w:b/>
                                <w:bCs/>
                                <w:color w:val="002060"/>
                                <w:sz w:val="28"/>
                                <w:szCs w:val="28"/>
                                <w:rPrChange w:id="338" w:author="Anjum, Aisha" w:date="2026-01-08T15:44:00Z" w16du:dateUtc="2026-01-08T15:44:00Z">
                                  <w:rPr>
                                    <w:rFonts w:ascii="Arial" w:hAnsi="Arial" w:cs="Arial"/>
                                    <w:b/>
                                    <w:bCs/>
                                    <w:color w:val="002060"/>
                                    <w:sz w:val="26"/>
                                    <w:szCs w:val="26"/>
                                  </w:rPr>
                                </w:rPrChange>
                              </w:rPr>
                              <w:t xml:space="preserve">Who </w:t>
                            </w:r>
                            <w:del w:id="339" w:author="Anjum, Aisha" w:date="2026-01-08T15:42:00Z" w16du:dateUtc="2026-01-08T15:42:00Z">
                              <w:r w:rsidR="00F453EC" w:rsidRPr="00700ACD" w:rsidDel="007B20B5">
                                <w:rPr>
                                  <w:rFonts w:ascii="Arial" w:hAnsi="Arial" w:cs="Arial"/>
                                  <w:b/>
                                  <w:bCs/>
                                  <w:color w:val="002060"/>
                                  <w:sz w:val="28"/>
                                  <w:szCs w:val="28"/>
                                  <w:rPrChange w:id="340" w:author="Anjum, Aisha" w:date="2026-01-08T15:44:00Z" w16du:dateUtc="2026-01-08T15:44:00Z">
                                    <w:rPr>
                                      <w:rFonts w:ascii="Arial" w:hAnsi="Arial" w:cs="Arial"/>
                                      <w:b/>
                                      <w:bCs/>
                                      <w:color w:val="002060"/>
                                      <w:sz w:val="26"/>
                                      <w:szCs w:val="26"/>
                                    </w:rPr>
                                  </w:rPrChange>
                                </w:rPr>
                                <w:delText xml:space="preserve">will </w:delText>
                              </w:r>
                            </w:del>
                            <w:ins w:id="341" w:author="Anjum, Aisha" w:date="2026-01-08T15:42:00Z" w16du:dateUtc="2026-01-08T15:42:00Z">
                              <w:r w:rsidR="007B20B5" w:rsidRPr="00700ACD">
                                <w:rPr>
                                  <w:rFonts w:ascii="Arial" w:hAnsi="Arial" w:cs="Arial"/>
                                  <w:b/>
                                  <w:bCs/>
                                  <w:color w:val="002060"/>
                                  <w:sz w:val="28"/>
                                  <w:szCs w:val="28"/>
                                  <w:rPrChange w:id="342" w:author="Anjum, Aisha" w:date="2026-01-08T15:44:00Z" w16du:dateUtc="2026-01-08T15:44:00Z">
                                    <w:rPr>
                                      <w:rFonts w:ascii="Arial" w:hAnsi="Arial" w:cs="Arial"/>
                                      <w:b/>
                                      <w:bCs/>
                                      <w:color w:val="002060"/>
                                      <w:sz w:val="26"/>
                                      <w:szCs w:val="26"/>
                                    </w:rPr>
                                  </w:rPrChange>
                                </w:rPr>
                                <w:t>can</w:t>
                              </w:r>
                              <w:r w:rsidR="007B20B5" w:rsidRPr="00700ACD">
                                <w:rPr>
                                  <w:rFonts w:ascii="Arial" w:hAnsi="Arial" w:cs="Arial"/>
                                  <w:b/>
                                  <w:bCs/>
                                  <w:color w:val="002060"/>
                                  <w:sz w:val="28"/>
                                  <w:szCs w:val="28"/>
                                  <w:rPrChange w:id="343" w:author="Anjum, Aisha" w:date="2026-01-08T15:44:00Z" w16du:dateUtc="2026-01-08T15:44:00Z">
                                    <w:rPr>
                                      <w:rFonts w:ascii="Arial" w:hAnsi="Arial" w:cs="Arial"/>
                                      <w:b/>
                                      <w:bCs/>
                                      <w:color w:val="002060"/>
                                      <w:sz w:val="26"/>
                                      <w:szCs w:val="26"/>
                                    </w:rPr>
                                  </w:rPrChange>
                                </w:rPr>
                                <w:t xml:space="preserve"> </w:t>
                              </w:r>
                            </w:ins>
                            <w:r w:rsidR="00F453EC" w:rsidRPr="00700ACD">
                              <w:rPr>
                                <w:rFonts w:ascii="Arial" w:hAnsi="Arial" w:cs="Arial"/>
                                <w:b/>
                                <w:bCs/>
                                <w:color w:val="002060"/>
                                <w:sz w:val="28"/>
                                <w:szCs w:val="28"/>
                                <w:rPrChange w:id="344" w:author="Anjum, Aisha" w:date="2026-01-08T15:44:00Z" w16du:dateUtc="2026-01-08T15:44:00Z">
                                  <w:rPr>
                                    <w:rFonts w:ascii="Arial" w:hAnsi="Arial" w:cs="Arial"/>
                                    <w:b/>
                                    <w:bCs/>
                                    <w:color w:val="002060"/>
                                    <w:sz w:val="26"/>
                                    <w:szCs w:val="26"/>
                                  </w:rPr>
                                </w:rPrChange>
                              </w:rPr>
                              <w:t>take part</w:t>
                            </w:r>
                            <w:r w:rsidR="00C45474" w:rsidRPr="00700ACD">
                              <w:rPr>
                                <w:rFonts w:ascii="Arial" w:hAnsi="Arial" w:cs="Arial"/>
                                <w:b/>
                                <w:bCs/>
                                <w:color w:val="002060"/>
                                <w:sz w:val="28"/>
                                <w:szCs w:val="28"/>
                                <w:rPrChange w:id="345" w:author="Anjum, Aisha" w:date="2026-01-08T15:44:00Z" w16du:dateUtc="2026-01-08T15:44:00Z">
                                  <w:rPr>
                                    <w:rFonts w:ascii="Arial" w:hAnsi="Arial" w:cs="Arial"/>
                                    <w:b/>
                                    <w:bCs/>
                                    <w:color w:val="002060"/>
                                    <w:sz w:val="26"/>
                                    <w:szCs w:val="26"/>
                                  </w:rPr>
                                </w:rPrChange>
                              </w:rPr>
                              <w:t xml:space="preserve"> in this study?</w:t>
                            </w:r>
                          </w:p>
                          <w:p w14:paraId="2C7BE57A" w14:textId="77777777" w:rsidR="00C6696D" w:rsidRDefault="004F098D" w:rsidP="00F453EC">
                            <w:pPr>
                              <w:rPr>
                                <w:ins w:id="346" w:author="Anjum, Aisha" w:date="2026-01-08T15:43:00Z" w16du:dateUtc="2026-01-08T15:43:00Z"/>
                                <w:rStyle w:val="normaltextrun"/>
                                <w:rFonts w:ascii="Arial" w:hAnsi="Arial" w:cs="Arial"/>
                                <w:color w:val="000000"/>
                                <w:sz w:val="23"/>
                                <w:szCs w:val="23"/>
                                <w:shd w:val="clear" w:color="auto" w:fill="FFFFFF"/>
                              </w:rPr>
                            </w:pPr>
                            <w:ins w:id="347" w:author="Anjum, Aisha" w:date="2026-01-08T15:42:00Z" w16du:dateUtc="2026-01-08T15:42:00Z">
                              <w:r w:rsidRPr="00A80AF9">
                                <w:rPr>
                                  <w:rStyle w:val="normaltextrun"/>
                                  <w:rFonts w:ascii="Arial" w:hAnsi="Arial" w:cs="Arial"/>
                                  <w:b/>
                                  <w:bCs/>
                                  <w:color w:val="000000"/>
                                  <w:sz w:val="23"/>
                                  <w:szCs w:val="23"/>
                                  <w:shd w:val="clear" w:color="auto" w:fill="FFFFFF"/>
                                </w:rPr>
                                <w:t>Adults and children</w:t>
                              </w:r>
                            </w:ins>
                            <w:del w:id="348" w:author="Anjum, Aisha" w:date="2026-01-08T15:42:00Z" w16du:dateUtc="2026-01-08T15:42:00Z">
                              <w:r w:rsidR="00F453EC" w:rsidRPr="00F453EC" w:rsidDel="004F098D">
                                <w:rPr>
                                  <w:rStyle w:val="normaltextrun"/>
                                  <w:rFonts w:ascii="Arial" w:hAnsi="Arial" w:cs="Arial"/>
                                  <w:color w:val="000000"/>
                                  <w:sz w:val="23"/>
                                  <w:szCs w:val="23"/>
                                  <w:shd w:val="clear" w:color="auto" w:fill="FFFFFF"/>
                                </w:rPr>
                                <w:delText>Patients</w:delText>
                              </w:r>
                            </w:del>
                            <w:r w:rsidR="00F453EC" w:rsidRPr="00F453EC">
                              <w:rPr>
                                <w:rStyle w:val="normaltextrun"/>
                                <w:rFonts w:ascii="Arial" w:hAnsi="Arial" w:cs="Arial"/>
                                <w:color w:val="000000"/>
                                <w:sz w:val="23"/>
                                <w:szCs w:val="23"/>
                                <w:shd w:val="clear" w:color="auto" w:fill="FFFFFF"/>
                              </w:rPr>
                              <w:t xml:space="preserve"> who have been admitted to hospital or to ICU </w:t>
                            </w:r>
                            <w:del w:id="349" w:author="Anjum, Aisha" w:date="2026-01-08T15:42:00Z" w16du:dateUtc="2026-01-08T15:42:00Z">
                              <w:r w:rsidR="00F453EC" w:rsidRPr="00F453EC" w:rsidDel="004F098D">
                                <w:rPr>
                                  <w:rStyle w:val="normaltextrun"/>
                                  <w:rFonts w:ascii="Arial" w:hAnsi="Arial" w:cs="Arial"/>
                                  <w:color w:val="000000"/>
                                  <w:sz w:val="23"/>
                                  <w:szCs w:val="23"/>
                                  <w:shd w:val="clear" w:color="auto" w:fill="FFFFFF"/>
                                </w:rPr>
                                <w:delText>who have or</w:delText>
                              </w:r>
                            </w:del>
                            <w:ins w:id="350" w:author="Anjum, Aisha" w:date="2026-01-08T15:42:00Z" w16du:dateUtc="2026-01-08T15:42:00Z">
                              <w:r>
                                <w:rPr>
                                  <w:rStyle w:val="normaltextrun"/>
                                  <w:rFonts w:ascii="Arial" w:hAnsi="Arial" w:cs="Arial"/>
                                  <w:color w:val="000000"/>
                                  <w:sz w:val="23"/>
                                  <w:szCs w:val="23"/>
                                  <w:shd w:val="clear" w:color="auto" w:fill="FFFFFF"/>
                                </w:rPr>
                                <w:t>and</w:t>
                              </w:r>
                            </w:ins>
                            <w:del w:id="351" w:author="Anjum, Aisha" w:date="2026-01-08T15:42:00Z" w16du:dateUtc="2026-01-08T15:42:00Z">
                              <w:r w:rsidR="00F453EC" w:rsidRPr="00F453EC" w:rsidDel="004F098D">
                                <w:rPr>
                                  <w:rStyle w:val="normaltextrun"/>
                                  <w:rFonts w:ascii="Arial" w:hAnsi="Arial" w:cs="Arial"/>
                                  <w:color w:val="000000"/>
                                  <w:sz w:val="23"/>
                                  <w:szCs w:val="23"/>
                                  <w:shd w:val="clear" w:color="auto" w:fill="FFFFFF"/>
                                </w:rPr>
                                <w:delText xml:space="preserve"> are</w:delText>
                              </w:r>
                            </w:del>
                            <w:r w:rsidR="00F453EC" w:rsidRPr="00F453EC">
                              <w:rPr>
                                <w:rStyle w:val="normaltextrun"/>
                                <w:rFonts w:ascii="Arial" w:hAnsi="Arial" w:cs="Arial"/>
                                <w:color w:val="000000"/>
                                <w:sz w:val="23"/>
                                <w:szCs w:val="23"/>
                                <w:shd w:val="clear" w:color="auto" w:fill="FFFFFF"/>
                              </w:rPr>
                              <w:t xml:space="preserve"> suspected </w:t>
                            </w:r>
                            <w:ins w:id="352" w:author="Anjum, Aisha" w:date="2026-01-08T15:43:00Z" w16du:dateUtc="2026-01-08T15:43:00Z">
                              <w:r>
                                <w:rPr>
                                  <w:rStyle w:val="normaltextrun"/>
                                  <w:rFonts w:ascii="Arial" w:hAnsi="Arial" w:cs="Arial"/>
                                  <w:color w:val="000000"/>
                                  <w:sz w:val="23"/>
                                  <w:szCs w:val="23"/>
                                  <w:shd w:val="clear" w:color="auto" w:fill="FFFFFF"/>
                                </w:rPr>
                                <w:t xml:space="preserve">or confirmed </w:t>
                              </w:r>
                            </w:ins>
                            <w:r w:rsidR="00F453EC" w:rsidRPr="00F453EC">
                              <w:rPr>
                                <w:rStyle w:val="normaltextrun"/>
                                <w:rFonts w:ascii="Arial" w:hAnsi="Arial" w:cs="Arial"/>
                                <w:color w:val="000000"/>
                                <w:sz w:val="23"/>
                                <w:szCs w:val="23"/>
                                <w:shd w:val="clear" w:color="auto" w:fill="FFFFFF"/>
                              </w:rPr>
                              <w:t>to have COVID-19, flu or pneumonia</w:t>
                            </w:r>
                            <w:ins w:id="353" w:author="Anjum, Aisha" w:date="2026-01-08T15:43:00Z" w16du:dateUtc="2026-01-08T15:43:00Z">
                              <w:r w:rsidR="00C6696D">
                                <w:rPr>
                                  <w:rStyle w:val="normaltextrun"/>
                                  <w:rFonts w:ascii="Arial" w:hAnsi="Arial" w:cs="Arial"/>
                                  <w:color w:val="000000"/>
                                  <w:sz w:val="23"/>
                                  <w:szCs w:val="23"/>
                                  <w:shd w:val="clear" w:color="auto" w:fill="FFFFFF"/>
                                </w:rPr>
                                <w:t>, can take part</w:t>
                              </w:r>
                            </w:ins>
                            <w:r w:rsidR="00F453EC" w:rsidRPr="00F453EC">
                              <w:rPr>
                                <w:rStyle w:val="normaltextrun"/>
                                <w:rFonts w:ascii="Arial" w:hAnsi="Arial" w:cs="Arial"/>
                                <w:color w:val="000000"/>
                                <w:sz w:val="23"/>
                                <w:szCs w:val="23"/>
                                <w:shd w:val="clear" w:color="auto" w:fill="FFFFFF"/>
                              </w:rPr>
                              <w:t xml:space="preserve">. </w:t>
                            </w:r>
                          </w:p>
                          <w:p w14:paraId="0FBDE559" w14:textId="29116FB7" w:rsidR="00783262" w:rsidDel="00C6696D" w:rsidRDefault="00F453EC" w:rsidP="00C6696D">
                            <w:pPr>
                              <w:rPr>
                                <w:del w:id="354" w:author="Anjum, Aisha" w:date="2026-01-08T15:43:00Z" w16du:dateUtc="2026-01-08T15:43:00Z"/>
                                <w:rStyle w:val="eop"/>
                                <w:rFonts w:ascii="Arial" w:hAnsi="Arial" w:cs="Arial"/>
                                <w:color w:val="000000"/>
                                <w:sz w:val="23"/>
                                <w:szCs w:val="23"/>
                                <w:shd w:val="clear" w:color="auto" w:fill="FFFFFF"/>
                              </w:rPr>
                              <w:pPrChange w:id="355" w:author="Anjum, Aisha" w:date="2026-01-08T15:43:00Z" w16du:dateUtc="2026-01-08T15:43:00Z">
                                <w:pPr/>
                              </w:pPrChange>
                            </w:pPr>
                            <w:r w:rsidRPr="00F453EC">
                              <w:rPr>
                                <w:rStyle w:val="normaltextrun"/>
                                <w:rFonts w:ascii="Arial" w:hAnsi="Arial" w:cs="Arial"/>
                                <w:color w:val="000000"/>
                                <w:sz w:val="23"/>
                                <w:szCs w:val="23"/>
                                <w:shd w:val="clear" w:color="auto" w:fill="FFFFFF"/>
                              </w:rPr>
                              <w:t xml:space="preserve">Only patients who meet the study criteria and are considered suitable by their treating doctor will be </w:t>
                            </w:r>
                            <w:del w:id="356" w:author="Anjum, Aisha" w:date="2026-01-08T15:43:00Z" w16du:dateUtc="2026-01-08T15:43:00Z">
                              <w:r w:rsidRPr="00F453EC" w:rsidDel="00C6696D">
                                <w:rPr>
                                  <w:rStyle w:val="normaltextrun"/>
                                  <w:rFonts w:ascii="Arial" w:hAnsi="Arial" w:cs="Arial"/>
                                  <w:color w:val="000000"/>
                                  <w:sz w:val="23"/>
                                  <w:szCs w:val="23"/>
                                  <w:shd w:val="clear" w:color="auto" w:fill="FFFFFF"/>
                                </w:rPr>
                                <w:delText>included</w:delText>
                              </w:r>
                            </w:del>
                            <w:ins w:id="357" w:author="Anjum, Aisha" w:date="2026-01-08T15:43:00Z" w16du:dateUtc="2026-01-08T15:43:00Z">
                              <w:r w:rsidR="00C6696D">
                                <w:rPr>
                                  <w:rStyle w:val="normaltextrun"/>
                                  <w:rFonts w:ascii="Arial" w:hAnsi="Arial" w:cs="Arial"/>
                                  <w:color w:val="000000"/>
                                  <w:sz w:val="23"/>
                                  <w:szCs w:val="23"/>
                                  <w:shd w:val="clear" w:color="auto" w:fill="FFFFFF"/>
                                </w:rPr>
                                <w:t>asked to participate</w:t>
                              </w:r>
                            </w:ins>
                            <w:r w:rsidRPr="00F453EC">
                              <w:rPr>
                                <w:rStyle w:val="normaltextrun"/>
                                <w:rFonts w:ascii="Arial" w:hAnsi="Arial" w:cs="Arial"/>
                                <w:color w:val="000000"/>
                                <w:sz w:val="23"/>
                                <w:szCs w:val="23"/>
                                <w:shd w:val="clear" w:color="auto" w:fill="FFFFFF"/>
                              </w:rPr>
                              <w:t xml:space="preserve">. </w:t>
                            </w:r>
                            <w:ins w:id="358" w:author="Anjum, Aisha" w:date="2026-01-08T15:44:00Z" w16du:dateUtc="2026-01-08T15:44:00Z">
                              <w:r w:rsidR="00C6696D">
                                <w:rPr>
                                  <w:rStyle w:val="normaltextrun"/>
                                  <w:rFonts w:ascii="Arial" w:hAnsi="Arial" w:cs="Arial"/>
                                  <w:color w:val="000000"/>
                                  <w:sz w:val="23"/>
                                  <w:szCs w:val="23"/>
                                  <w:shd w:val="clear" w:color="auto" w:fill="FFFFFF"/>
                                </w:rPr>
                                <w:br/>
                              </w:r>
                              <w:r w:rsidR="00C6696D">
                                <w:rPr>
                                  <w:rStyle w:val="normaltextrun"/>
                                  <w:rFonts w:ascii="Arial" w:hAnsi="Arial" w:cs="Arial"/>
                                  <w:color w:val="000000"/>
                                  <w:sz w:val="23"/>
                                  <w:szCs w:val="23"/>
                                  <w:shd w:val="clear" w:color="auto" w:fill="FFFFFF"/>
                                </w:rPr>
                                <w:br/>
                              </w:r>
                            </w:ins>
                            <w:r w:rsidRPr="00F453EC">
                              <w:rPr>
                                <w:rStyle w:val="normaltextrun"/>
                                <w:rFonts w:ascii="Arial" w:hAnsi="Arial" w:cs="Arial"/>
                                <w:color w:val="000000"/>
                                <w:sz w:val="23"/>
                                <w:szCs w:val="23"/>
                                <w:shd w:val="clear" w:color="auto" w:fill="FFFFFF"/>
                              </w:rPr>
                              <w:t>The treatments available are dependent on the severity of the condition and eligibility criteria.</w:t>
                            </w:r>
                            <w:r w:rsidRPr="00F453EC">
                              <w:rPr>
                                <w:rStyle w:val="eop"/>
                                <w:rFonts w:ascii="Arial" w:hAnsi="Arial" w:cs="Arial"/>
                                <w:color w:val="000000"/>
                                <w:sz w:val="23"/>
                                <w:szCs w:val="23"/>
                                <w:shd w:val="clear" w:color="auto" w:fill="FFFFFF"/>
                              </w:rPr>
                              <w:t> </w:t>
                            </w:r>
                          </w:p>
                          <w:p w14:paraId="403D6BF9" w14:textId="7486FFF3" w:rsidR="00F453EC" w:rsidRPr="00F453EC" w:rsidRDefault="00F453EC" w:rsidP="00C6696D">
                            <w:pPr>
                              <w:rPr>
                                <w:rFonts w:ascii="Arial" w:hAnsi="Arial" w:cs="Arial"/>
                                <w:sz w:val="23"/>
                                <w:szCs w:val="23"/>
                              </w:rPr>
                            </w:pPr>
                            <w:del w:id="359" w:author="Anjum, Aisha" w:date="2026-01-08T15:43:00Z" w16du:dateUtc="2026-01-08T15:43:00Z">
                              <w:r w:rsidDel="00C6696D">
                                <w:rPr>
                                  <w:rStyle w:val="eop"/>
                                  <w:rFonts w:ascii="Arial" w:hAnsi="Arial" w:cs="Arial"/>
                                  <w:color w:val="000000"/>
                                  <w:sz w:val="23"/>
                                  <w:szCs w:val="23"/>
                                  <w:shd w:val="clear" w:color="auto" w:fill="FFFFFF"/>
                                </w:rPr>
                                <w:delText xml:space="preserve">The REMAP-CAP trial </w:delText>
                              </w:r>
                              <w:r w:rsidR="00B63A39" w:rsidDel="00C6696D">
                                <w:rPr>
                                  <w:rStyle w:val="eop"/>
                                  <w:rFonts w:ascii="Arial" w:hAnsi="Arial" w:cs="Arial"/>
                                  <w:color w:val="000000"/>
                                  <w:sz w:val="23"/>
                                  <w:szCs w:val="23"/>
                                  <w:shd w:val="clear" w:color="auto" w:fill="FFFFFF"/>
                                </w:rPr>
                                <w:delText>has</w:delText>
                              </w:r>
                              <w:r w:rsidDel="00C6696D">
                                <w:rPr>
                                  <w:rStyle w:val="eop"/>
                                  <w:rFonts w:ascii="Arial" w:hAnsi="Arial" w:cs="Arial"/>
                                  <w:color w:val="000000"/>
                                  <w:sz w:val="23"/>
                                  <w:szCs w:val="23"/>
                                  <w:shd w:val="clear" w:color="auto" w:fill="FFFFFF"/>
                                </w:rPr>
                                <w:delText xml:space="preserve"> already recruited over </w:delText>
                              </w:r>
                              <w:r w:rsidR="00B63A39" w:rsidDel="00C6696D">
                                <w:rPr>
                                  <w:rStyle w:val="eop"/>
                                  <w:rFonts w:ascii="Arial" w:hAnsi="Arial" w:cs="Arial"/>
                                  <w:color w:val="000000"/>
                                  <w:sz w:val="23"/>
                                  <w:szCs w:val="23"/>
                                  <w:shd w:val="clear" w:color="auto" w:fill="FFFFFF"/>
                                </w:rPr>
                                <w:delText>11</w:delText>
                              </w:r>
                              <w:r w:rsidDel="00C6696D">
                                <w:rPr>
                                  <w:rStyle w:val="eop"/>
                                  <w:rFonts w:ascii="Arial" w:hAnsi="Arial" w:cs="Arial"/>
                                  <w:color w:val="000000"/>
                                  <w:sz w:val="23"/>
                                  <w:szCs w:val="23"/>
                                  <w:shd w:val="clear" w:color="auto" w:fill="FFFFFF"/>
                                </w:rPr>
                                <w:delText>,000 patients globally over the past few years</w:delText>
                              </w:r>
                              <w:r w:rsidR="00B63A39" w:rsidDel="00C6696D">
                                <w:rPr>
                                  <w:rStyle w:val="eop"/>
                                  <w:rFonts w:ascii="Arial" w:hAnsi="Arial" w:cs="Arial"/>
                                  <w:color w:val="000000"/>
                                  <w:sz w:val="23"/>
                                  <w:szCs w:val="23"/>
                                  <w:shd w:val="clear" w:color="auto" w:fill="FFFFFF"/>
                                </w:rPr>
                                <w:delText>.</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A6D93" id="Text Box 35" o:spid="_x0000_s1042" type="#_x0000_t202" style="position:absolute;left:0;text-align:left;margin-left:32.15pt;margin-top:.65pt;width:230.9pt;height:486.4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" fillcolor="white [3201]" stroked="f" strokeweight=".5pt">
                <v:textbox>
                  <w:txbxContent>
                    <w:p w14:paraId="12675F7F" w14:textId="7C0576BC" w:rsidR="00783262" w:rsidDel="0091700A" w:rsidRDefault="00623118" w:rsidP="00783262">
                      <w:pPr>
                        <w:pStyle w:val="paragraph"/>
                        <w:numPr>
                          <w:ilvl w:val="0"/>
                          <w:numId w:val="1"/>
                        </w:numPr>
                        <w:spacing w:before="0" w:beforeAutospacing="0" w:after="0" w:afterAutospacing="0"/>
                        <w:textAlignment w:val="baseline"/>
                        <w:rPr>
                          <w:del w:id="360" w:author="Anjum, Aisha" w:date="2026-01-08T15:39:00Z" w16du:dateUtc="2026-01-08T15:39:00Z"/>
                          <w:rStyle w:val="eop"/>
                          <w:rFonts w:ascii="Arial" w:hAnsi="Arial" w:cs="Arial"/>
                          <w:sz w:val="23"/>
                          <w:szCs w:val="23"/>
                        </w:rPr>
                      </w:pPr>
                      <w:del w:id="361" w:author="Anjum, Aisha" w:date="2026-01-08T15:39:00Z" w16du:dateUtc="2026-01-08T15:39:00Z">
                        <w:r w:rsidDel="0091700A">
                          <w:rPr>
                            <w:rStyle w:val="normaltextrun"/>
                            <w:rFonts w:ascii="Arial" w:hAnsi="Arial" w:cs="Arial"/>
                            <w:sz w:val="23"/>
                            <w:szCs w:val="23"/>
                          </w:rPr>
                          <w:delText>plasma</w:delText>
                        </w:r>
                        <w:r w:rsidRPr="00F453EC" w:rsidDel="0091700A">
                          <w:rPr>
                            <w:rStyle w:val="normaltextrun"/>
                            <w:rFonts w:ascii="Arial" w:hAnsi="Arial" w:cs="Arial"/>
                            <w:sz w:val="23"/>
                            <w:szCs w:val="23"/>
                          </w:rPr>
                          <w:delText xml:space="preserve"> </w:delText>
                        </w:r>
                        <w:r w:rsidR="00783262" w:rsidRPr="00F453EC" w:rsidDel="0091700A">
                          <w:rPr>
                            <w:rStyle w:val="normaltextrun"/>
                            <w:rFonts w:ascii="Arial" w:hAnsi="Arial" w:cs="Arial"/>
                            <w:sz w:val="23"/>
                            <w:szCs w:val="23"/>
                          </w:rPr>
                          <w:delText>therapy (blood antibodies from patients recovered from COVID-19).</w:delText>
                        </w:r>
                        <w:r w:rsidR="00783262" w:rsidRPr="00F453EC" w:rsidDel="0091700A">
                          <w:rPr>
                            <w:rStyle w:val="eop"/>
                            <w:rFonts w:ascii="Arial" w:hAnsi="Arial" w:cs="Arial"/>
                            <w:sz w:val="23"/>
                            <w:szCs w:val="23"/>
                          </w:rPr>
                          <w:delText> </w:delText>
                        </w:r>
                      </w:del>
                    </w:p>
                    <w:p w14:paraId="778F52A1" w14:textId="091E5594" w:rsidR="005E4C1A" w:rsidDel="0091700A" w:rsidRDefault="005E4C1A" w:rsidP="005E4C1A">
                      <w:pPr>
                        <w:pStyle w:val="paragraph"/>
                        <w:spacing w:before="0" w:beforeAutospacing="0" w:after="0" w:afterAutospacing="0"/>
                        <w:ind w:left="360"/>
                        <w:textAlignment w:val="baseline"/>
                        <w:rPr>
                          <w:del w:id="362" w:author="Anjum, Aisha" w:date="2026-01-08T15:39:00Z" w16du:dateUtc="2026-01-08T15:39:00Z"/>
                          <w:rStyle w:val="eop"/>
                          <w:rFonts w:ascii="Arial" w:hAnsi="Arial" w:cs="Arial"/>
                          <w:sz w:val="23"/>
                          <w:szCs w:val="23"/>
                        </w:rPr>
                      </w:pPr>
                      <w:del w:id="363" w:author="Anjum, Aisha" w:date="2026-01-08T15:39:00Z" w16du:dateUtc="2026-01-08T15:39:00Z">
                        <w:r w:rsidDel="0091700A">
                          <w:rPr>
                            <w:rStyle w:val="eop"/>
                            <w:rFonts w:ascii="Arial" w:hAnsi="Arial" w:cs="Arial"/>
                            <w:sz w:val="23"/>
                            <w:szCs w:val="23"/>
                          </w:rPr>
                          <w:delText>[delete as appropriate]</w:delText>
                        </w:r>
                      </w:del>
                    </w:p>
                    <w:p w14:paraId="34CBC5B1" w14:textId="4E0B1D33" w:rsidR="00B63A39" w:rsidRPr="00F453EC" w:rsidDel="00C33F98" w:rsidRDefault="00B63A39" w:rsidP="00B63A39">
                      <w:pPr>
                        <w:pStyle w:val="paragraph"/>
                        <w:spacing w:before="0" w:beforeAutospacing="0" w:after="0" w:afterAutospacing="0"/>
                        <w:ind w:left="360"/>
                        <w:textAlignment w:val="baseline"/>
                        <w:rPr>
                          <w:del w:id="364" w:author="Anjum, Aisha" w:date="2026-01-08T15:40:00Z" w16du:dateUtc="2026-01-08T15:40:00Z"/>
                          <w:rStyle w:val="eop"/>
                          <w:rFonts w:ascii="Arial" w:hAnsi="Arial" w:cs="Arial"/>
                          <w:sz w:val="23"/>
                          <w:szCs w:val="23"/>
                        </w:rPr>
                      </w:pPr>
                    </w:p>
                    <w:p w14:paraId="013F21CB" w14:textId="7B392A3A" w:rsidR="00B63A39" w:rsidRPr="00F453EC" w:rsidRDefault="00B63A39" w:rsidP="00B63A39">
                      <w:pPr>
                        <w:pStyle w:val="paragraph"/>
                        <w:spacing w:before="0" w:beforeAutospacing="0" w:after="0" w:afterAutospacing="0"/>
                        <w:textAlignment w:val="baseline"/>
                        <w:rPr>
                          <w:rStyle w:val="normaltextrun"/>
                          <w:rFonts w:ascii="Arial" w:hAnsi="Arial" w:cs="Arial"/>
                          <w:sz w:val="23"/>
                          <w:szCs w:val="23"/>
                        </w:rPr>
                      </w:pPr>
                      <w:r w:rsidRPr="00F453EC">
                        <w:rPr>
                          <w:rStyle w:val="normaltextrun"/>
                          <w:rFonts w:ascii="Arial" w:hAnsi="Arial" w:cs="Arial"/>
                          <w:sz w:val="23"/>
                          <w:szCs w:val="23"/>
                        </w:rPr>
                        <w:t xml:space="preserve">The treatments </w:t>
                      </w:r>
                      <w:r>
                        <w:rPr>
                          <w:rStyle w:val="normaltextrun"/>
                          <w:rFonts w:ascii="Arial" w:hAnsi="Arial" w:cs="Arial"/>
                          <w:sz w:val="23"/>
                          <w:szCs w:val="23"/>
                        </w:rPr>
                        <w:t>for</w:t>
                      </w:r>
                      <w:r w:rsidRPr="00B63A39">
                        <w:rPr>
                          <w:rStyle w:val="normaltextrun"/>
                          <w:rFonts w:ascii="Arial" w:hAnsi="Arial" w:cs="Arial"/>
                          <w:b/>
                          <w:bCs/>
                          <w:sz w:val="23"/>
                          <w:szCs w:val="23"/>
                        </w:rPr>
                        <w:t xml:space="preserve"> flu</w:t>
                      </w:r>
                      <w:r>
                        <w:rPr>
                          <w:rStyle w:val="normaltextrun"/>
                          <w:rFonts w:ascii="Arial" w:hAnsi="Arial" w:cs="Arial"/>
                          <w:sz w:val="23"/>
                          <w:szCs w:val="23"/>
                        </w:rPr>
                        <w:t xml:space="preserve"> </w:t>
                      </w:r>
                      <w:r w:rsidRPr="00F453EC">
                        <w:rPr>
                          <w:rStyle w:val="normaltextrun"/>
                          <w:rFonts w:ascii="Arial" w:hAnsi="Arial" w:cs="Arial"/>
                          <w:sz w:val="23"/>
                          <w:szCs w:val="23"/>
                        </w:rPr>
                        <w:t>are:</w:t>
                      </w:r>
                    </w:p>
                    <w:p w14:paraId="2356AEED" w14:textId="4A6C051E" w:rsidR="00B63A39" w:rsidRDefault="00346356" w:rsidP="00B63A39">
                      <w:pPr>
                        <w:pStyle w:val="paragraph"/>
                        <w:numPr>
                          <w:ilvl w:val="0"/>
                          <w:numId w:val="1"/>
                        </w:numPr>
                        <w:spacing w:before="0" w:beforeAutospacing="0" w:after="0" w:afterAutospacing="0"/>
                        <w:textAlignment w:val="baseline"/>
                        <w:rPr>
                          <w:ins w:id="365" w:author="Anjum, Aisha" w:date="2026-01-08T15:40:00Z" w16du:dateUtc="2026-01-08T15:40:00Z"/>
                          <w:rFonts w:ascii="Arial" w:hAnsi="Arial" w:cs="Arial"/>
                          <w:sz w:val="23"/>
                          <w:szCs w:val="23"/>
                        </w:rPr>
                      </w:pPr>
                      <w:ins w:id="366" w:author="Anjum, Aisha" w:date="2026-01-08T15:40:00Z" w16du:dateUtc="2026-01-08T15:40:00Z">
                        <w:r>
                          <w:rPr>
                            <w:rFonts w:ascii="Arial" w:hAnsi="Arial" w:cs="Arial"/>
                            <w:sz w:val="23"/>
                            <w:szCs w:val="23"/>
                          </w:rPr>
                          <w:t>a</w:t>
                        </w:r>
                      </w:ins>
                      <w:del w:id="367" w:author="Anjum, Aisha" w:date="2026-01-08T15:40:00Z" w16du:dateUtc="2026-01-08T15:40:00Z">
                        <w:r w:rsidRPr="00B63A39" w:rsidDel="00346356">
                          <w:rPr>
                            <w:rFonts w:ascii="Arial" w:hAnsi="Arial" w:cs="Arial"/>
                            <w:sz w:val="23"/>
                            <w:szCs w:val="23"/>
                          </w:rPr>
                          <w:delText>A</w:delText>
                        </w:r>
                      </w:del>
                      <w:r w:rsidR="00783262" w:rsidRPr="00B63A39">
                        <w:rPr>
                          <w:rFonts w:ascii="Arial" w:hAnsi="Arial" w:cs="Arial"/>
                          <w:sz w:val="23"/>
                          <w:szCs w:val="23"/>
                        </w:rPr>
                        <w:t>ntiviral</w:t>
                      </w:r>
                      <w:ins w:id="368" w:author="Anjum, Aisha" w:date="2026-01-08T15:40:00Z" w16du:dateUtc="2026-01-08T15:40:00Z">
                        <w:r w:rsidR="007653F6">
                          <w:rPr>
                            <w:rFonts w:ascii="Arial" w:hAnsi="Arial" w:cs="Arial"/>
                            <w:sz w:val="23"/>
                            <w:szCs w:val="23"/>
                          </w:rPr>
                          <w:t>s</w:t>
                        </w:r>
                      </w:ins>
                      <w:del w:id="369" w:author="Anjum, Aisha" w:date="2026-01-08T15:40:00Z" w16du:dateUtc="2026-01-08T15:40:00Z">
                        <w:r w:rsidR="00783262" w:rsidRPr="00B63A39" w:rsidDel="007653F6">
                          <w:rPr>
                            <w:rFonts w:ascii="Arial" w:hAnsi="Arial" w:cs="Arial"/>
                            <w:sz w:val="23"/>
                            <w:szCs w:val="23"/>
                          </w:rPr>
                          <w:delText xml:space="preserve"> medications</w:delText>
                        </w:r>
                      </w:del>
                    </w:p>
                    <w:p w14:paraId="3779D9E1" w14:textId="77777777" w:rsidR="00346356" w:rsidRPr="0089245B" w:rsidRDefault="00346356" w:rsidP="00346356">
                      <w:pPr>
                        <w:pStyle w:val="paragraph"/>
                        <w:numPr>
                          <w:ilvl w:val="0"/>
                          <w:numId w:val="1"/>
                        </w:numPr>
                        <w:spacing w:before="0" w:beforeAutospacing="0" w:after="0" w:afterAutospacing="0"/>
                        <w:textAlignment w:val="baseline"/>
                        <w:rPr>
                          <w:ins w:id="370" w:author="Anjum, Aisha" w:date="2026-01-08T15:40:00Z" w16du:dateUtc="2026-01-08T15:40:00Z"/>
                          <w:rFonts w:ascii="Arial" w:hAnsi="Arial" w:cs="Arial"/>
                          <w:sz w:val="23"/>
                          <w:szCs w:val="23"/>
                        </w:rPr>
                      </w:pPr>
                      <w:ins w:id="371" w:author="Anjum, Aisha" w:date="2026-01-08T15:40:00Z" w16du:dateUtc="2026-01-08T15:40:00Z">
                        <w:r w:rsidRPr="0089245B">
                          <w:rPr>
                            <w:rFonts w:ascii="Arial" w:hAnsi="Arial" w:cs="Arial"/>
                            <w:sz w:val="23"/>
                            <w:szCs w:val="23"/>
                          </w:rPr>
                          <w:t>immune modulators</w:t>
                        </w:r>
                      </w:ins>
                    </w:p>
                    <w:p w14:paraId="1AD085DB" w14:textId="369C06DD" w:rsidR="00346356" w:rsidRPr="00B63A39" w:rsidDel="00346356" w:rsidRDefault="00346356" w:rsidP="00B63A39">
                      <w:pPr>
                        <w:pStyle w:val="paragraph"/>
                        <w:numPr>
                          <w:ilvl w:val="0"/>
                          <w:numId w:val="1"/>
                        </w:numPr>
                        <w:spacing w:before="0" w:beforeAutospacing="0" w:after="0" w:afterAutospacing="0"/>
                        <w:textAlignment w:val="baseline"/>
                        <w:rPr>
                          <w:del w:id="372" w:author="Anjum, Aisha" w:date="2026-01-08T15:40:00Z" w16du:dateUtc="2026-01-08T15:40:00Z"/>
                          <w:rFonts w:ascii="Arial" w:hAnsi="Arial" w:cs="Arial"/>
                          <w:sz w:val="23"/>
                          <w:szCs w:val="23"/>
                        </w:rPr>
                      </w:pPr>
                    </w:p>
                    <w:p w14:paraId="2C1A7E8D" w14:textId="109D4F08" w:rsidR="000E5B6E" w:rsidRPr="004433F3" w:rsidRDefault="00783262" w:rsidP="004433F3">
                      <w:pPr>
                        <w:pStyle w:val="ListParagraph"/>
                        <w:numPr>
                          <w:ilvl w:val="0"/>
                          <w:numId w:val="1"/>
                        </w:numPr>
                        <w:rPr>
                          <w:rFonts w:ascii="Arial" w:hAnsi="Arial" w:cs="Arial"/>
                          <w:sz w:val="23"/>
                          <w:szCs w:val="23"/>
                        </w:rPr>
                      </w:pPr>
                      <w:r w:rsidRPr="00B63A39">
                        <w:rPr>
                          <w:rFonts w:ascii="Arial" w:hAnsi="Arial" w:cs="Arial"/>
                          <w:sz w:val="23"/>
                          <w:szCs w:val="23"/>
                        </w:rPr>
                        <w:t>steroid</w:t>
                      </w:r>
                      <w:r w:rsidR="00C45474" w:rsidRPr="00B63A39">
                        <w:rPr>
                          <w:rFonts w:ascii="Arial" w:hAnsi="Arial" w:cs="Arial"/>
                          <w:sz w:val="23"/>
                          <w:szCs w:val="23"/>
                        </w:rPr>
                        <w:t>s</w:t>
                      </w:r>
                      <w:r w:rsidRPr="00B63A39">
                        <w:rPr>
                          <w:rFonts w:ascii="Arial" w:hAnsi="Arial" w:cs="Arial"/>
                          <w:sz w:val="23"/>
                          <w:szCs w:val="23"/>
                        </w:rPr>
                        <w:t xml:space="preserve"> </w:t>
                      </w:r>
                      <w:del w:id="373" w:author="Anjum, Aisha" w:date="2026-01-08T15:41:00Z" w16du:dateUtc="2026-01-08T15:41:00Z">
                        <w:r w:rsidR="000E5B6E" w:rsidRPr="004433F3" w:rsidDel="00346356">
                          <w:rPr>
                            <w:rFonts w:ascii="Arial" w:hAnsi="Arial" w:cs="Arial"/>
                            <w:sz w:val="23"/>
                            <w:szCs w:val="23"/>
                          </w:rPr>
                          <w:delText>[delete as appropriate]</w:delText>
                        </w:r>
                      </w:del>
                    </w:p>
                    <w:p w14:paraId="19F99192" w14:textId="77777777" w:rsidR="008C6D7D" w:rsidRPr="00271A9C" w:rsidRDefault="008C6D7D" w:rsidP="008C6D7D">
                      <w:pPr>
                        <w:spacing w:after="0"/>
                        <w:rPr>
                          <w:ins w:id="374" w:author="Anjum, Aisha" w:date="2026-01-08T15:41:00Z" w16du:dateUtc="2026-01-08T15:41:00Z"/>
                          <w:rFonts w:ascii="Arial" w:hAnsi="Arial" w:cs="Arial"/>
                          <w:sz w:val="23"/>
                          <w:szCs w:val="23"/>
                        </w:rPr>
                      </w:pPr>
                      <w:ins w:id="375" w:author="Anjum, Aisha" w:date="2026-01-08T15:41:00Z" w16du:dateUtc="2026-01-08T15:41:00Z">
                        <w:r>
                          <w:rPr>
                            <w:rFonts w:ascii="Arial" w:hAnsi="Arial" w:cs="Arial"/>
                            <w:sz w:val="23"/>
                            <w:szCs w:val="23"/>
                          </w:rPr>
                          <w:t xml:space="preserve">The treatments for </w:t>
                        </w:r>
                        <w:r w:rsidRPr="002853F5">
                          <w:rPr>
                            <w:rFonts w:ascii="Arial" w:hAnsi="Arial" w:cs="Arial"/>
                            <w:b/>
                            <w:bCs/>
                            <w:sz w:val="23"/>
                            <w:szCs w:val="23"/>
                          </w:rPr>
                          <w:t>COVID-19</w:t>
                        </w:r>
                        <w:r>
                          <w:rPr>
                            <w:rFonts w:ascii="Arial" w:hAnsi="Arial" w:cs="Arial"/>
                            <w:sz w:val="23"/>
                            <w:szCs w:val="23"/>
                          </w:rPr>
                          <w:t xml:space="preserve"> are:</w:t>
                        </w:r>
                      </w:ins>
                    </w:p>
                    <w:p w14:paraId="1274CD3C" w14:textId="72E5CA64" w:rsidR="008C6D7D" w:rsidRPr="008C6D7D" w:rsidRDefault="008C6D7D" w:rsidP="008C6D7D">
                      <w:pPr>
                        <w:pStyle w:val="ListParagraph"/>
                        <w:numPr>
                          <w:ilvl w:val="0"/>
                          <w:numId w:val="2"/>
                        </w:numPr>
                        <w:rPr>
                          <w:ins w:id="376" w:author="Anjum, Aisha" w:date="2026-01-08T15:41:00Z" w16du:dateUtc="2026-01-08T15:41:00Z"/>
                          <w:rStyle w:val="normaltextrun"/>
                          <w:rFonts w:ascii="Arial" w:hAnsi="Arial" w:cs="Arial"/>
                          <w:sz w:val="23"/>
                          <w:szCs w:val="23"/>
                        </w:rPr>
                        <w:pPrChange w:id="377" w:author="Anjum, Aisha" w:date="2026-01-08T15:41:00Z" w16du:dateUtc="2026-01-08T15:41:00Z">
                          <w:pPr>
                            <w:pStyle w:val="paragraph"/>
                            <w:spacing w:before="0" w:beforeAutospacing="0" w:after="0" w:afterAutospacing="0"/>
                            <w:textAlignment w:val="baseline"/>
                          </w:pPr>
                        </w:pPrChange>
                      </w:pPr>
                      <w:ins w:id="378" w:author="Anjum, Aisha" w:date="2026-01-08T15:41:00Z" w16du:dateUtc="2026-01-08T15:41:00Z">
                        <w:r>
                          <w:rPr>
                            <w:rFonts w:ascii="Arial" w:hAnsi="Arial" w:cs="Arial"/>
                            <w:sz w:val="23"/>
                            <w:szCs w:val="23"/>
                          </w:rPr>
                          <w:t>immunoglobulin therapy (adults only)</w:t>
                        </w:r>
                      </w:ins>
                    </w:p>
                    <w:p w14:paraId="43516F29" w14:textId="74E1B8A0" w:rsidR="00B63A39" w:rsidRPr="00F453EC" w:rsidRDefault="00B63A39" w:rsidP="00B63A39">
                      <w:pPr>
                        <w:pStyle w:val="paragraph"/>
                        <w:spacing w:before="0" w:beforeAutospacing="0" w:after="0" w:afterAutospacing="0"/>
                        <w:textAlignment w:val="baseline"/>
                        <w:rPr>
                          <w:rStyle w:val="normaltextrun"/>
                          <w:rFonts w:ascii="Arial" w:hAnsi="Arial" w:cs="Arial"/>
                          <w:sz w:val="23"/>
                          <w:szCs w:val="23"/>
                        </w:rPr>
                      </w:pPr>
                      <w:r w:rsidRPr="00F453EC">
                        <w:rPr>
                          <w:rStyle w:val="normaltextrun"/>
                          <w:rFonts w:ascii="Arial" w:hAnsi="Arial" w:cs="Arial"/>
                          <w:sz w:val="23"/>
                          <w:szCs w:val="23"/>
                        </w:rPr>
                        <w:t xml:space="preserve">The treatments for </w:t>
                      </w:r>
                      <w:r>
                        <w:rPr>
                          <w:rStyle w:val="normaltextrun"/>
                          <w:rFonts w:ascii="Arial" w:hAnsi="Arial" w:cs="Arial"/>
                          <w:b/>
                          <w:bCs/>
                          <w:sz w:val="23"/>
                          <w:szCs w:val="23"/>
                        </w:rPr>
                        <w:t>other pneumonia</w:t>
                      </w:r>
                      <w:r w:rsidRPr="00F453EC">
                        <w:rPr>
                          <w:rStyle w:val="normaltextrun"/>
                          <w:rFonts w:ascii="Arial" w:hAnsi="Arial" w:cs="Arial"/>
                          <w:sz w:val="23"/>
                          <w:szCs w:val="23"/>
                        </w:rPr>
                        <w:t xml:space="preserve"> are:</w:t>
                      </w:r>
                    </w:p>
                    <w:p w14:paraId="09AAB520" w14:textId="1C0873A9" w:rsidR="00495C17" w:rsidRDefault="00495C17" w:rsidP="00B63A39">
                      <w:pPr>
                        <w:pStyle w:val="paragraph"/>
                        <w:numPr>
                          <w:ilvl w:val="0"/>
                          <w:numId w:val="1"/>
                        </w:numPr>
                        <w:spacing w:before="0" w:beforeAutospacing="0" w:after="0" w:afterAutospacing="0"/>
                        <w:textAlignment w:val="baseline"/>
                        <w:rPr>
                          <w:ins w:id="379" w:author="Anjum, Aisha" w:date="2026-01-08T15:41:00Z" w16du:dateUtc="2026-01-08T15:41:00Z"/>
                          <w:rFonts w:ascii="Arial" w:hAnsi="Arial" w:cs="Arial"/>
                          <w:sz w:val="23"/>
                          <w:szCs w:val="23"/>
                        </w:rPr>
                      </w:pPr>
                      <w:ins w:id="380" w:author="Anjum, Aisha" w:date="2026-01-08T15:41:00Z" w16du:dateUtc="2026-01-08T15:41:00Z">
                        <w:r w:rsidRPr="00F453EC">
                          <w:rPr>
                            <w:rFonts w:ascii="Arial" w:hAnsi="Arial" w:cs="Arial"/>
                            <w:sz w:val="23"/>
                            <w:szCs w:val="23"/>
                          </w:rPr>
                          <w:t>antibiotics</w:t>
                        </w:r>
                        <w:r w:rsidRPr="00F453EC">
                          <w:rPr>
                            <w:rFonts w:ascii="Arial" w:hAnsi="Arial" w:cs="Arial"/>
                            <w:sz w:val="23"/>
                            <w:szCs w:val="23"/>
                          </w:rPr>
                          <w:t xml:space="preserve"> </w:t>
                        </w:r>
                        <w:r w:rsidR="007506FF">
                          <w:rPr>
                            <w:rFonts w:ascii="Arial" w:hAnsi="Arial" w:cs="Arial"/>
                            <w:sz w:val="23"/>
                            <w:szCs w:val="23"/>
                          </w:rPr>
                          <w:t>(adults only)</w:t>
                        </w:r>
                      </w:ins>
                    </w:p>
                    <w:p w14:paraId="40D28578" w14:textId="54C41A75" w:rsidR="00783262" w:rsidRPr="00F453EC" w:rsidRDefault="00783262" w:rsidP="00B63A39">
                      <w:pPr>
                        <w:pStyle w:val="paragraph"/>
                        <w:numPr>
                          <w:ilvl w:val="0"/>
                          <w:numId w:val="1"/>
                        </w:numPr>
                        <w:spacing w:before="0" w:beforeAutospacing="0" w:after="0" w:afterAutospacing="0"/>
                        <w:textAlignment w:val="baseline"/>
                        <w:rPr>
                          <w:rFonts w:ascii="Arial" w:hAnsi="Arial" w:cs="Arial"/>
                          <w:sz w:val="23"/>
                          <w:szCs w:val="23"/>
                        </w:rPr>
                      </w:pPr>
                      <w:del w:id="381" w:author="Anjum, Aisha" w:date="2026-01-08T15:42:00Z" w16du:dateUtc="2026-01-08T15:42:00Z">
                        <w:r w:rsidRPr="00F453EC" w:rsidDel="007506FF">
                          <w:rPr>
                            <w:rFonts w:ascii="Arial" w:hAnsi="Arial" w:cs="Arial"/>
                            <w:sz w:val="23"/>
                            <w:szCs w:val="23"/>
                          </w:rPr>
                          <w:delText>cysteamine</w:delText>
                        </w:r>
                      </w:del>
                      <w:ins w:id="382" w:author="Anjum, Aisha" w:date="2026-01-08T15:42:00Z" w16du:dateUtc="2026-01-08T15:42:00Z">
                        <w:r w:rsidR="007506FF">
                          <w:rPr>
                            <w:rFonts w:ascii="Arial" w:hAnsi="Arial" w:cs="Arial"/>
                            <w:sz w:val="23"/>
                            <w:szCs w:val="23"/>
                          </w:rPr>
                          <w:t xml:space="preserve">macrolides </w:t>
                        </w:r>
                        <w:r w:rsidR="007506FF">
                          <w:rPr>
                            <w:rFonts w:ascii="Arial" w:hAnsi="Arial" w:cs="Arial"/>
                            <w:sz w:val="23"/>
                            <w:szCs w:val="23"/>
                          </w:rPr>
                          <w:t>(adults only)</w:t>
                        </w:r>
                      </w:ins>
                    </w:p>
                    <w:p w14:paraId="1DF872C7" w14:textId="0AEFB153" w:rsidR="00495C17" w:rsidRPr="00495C17" w:rsidRDefault="00783262" w:rsidP="00495C17">
                      <w:pPr>
                        <w:pStyle w:val="ListParagraph"/>
                        <w:numPr>
                          <w:ilvl w:val="0"/>
                          <w:numId w:val="2"/>
                        </w:numPr>
                        <w:rPr>
                          <w:rFonts w:ascii="Arial" w:hAnsi="Arial" w:cs="Arial"/>
                          <w:sz w:val="23"/>
                          <w:szCs w:val="23"/>
                          <w:rPrChange w:id="383" w:author="Anjum, Aisha" w:date="2026-01-08T15:41:00Z" w16du:dateUtc="2026-01-08T15:41:00Z">
                            <w:rPr/>
                          </w:rPrChange>
                        </w:rPr>
                      </w:pPr>
                      <w:r w:rsidRPr="00F453EC">
                        <w:rPr>
                          <w:rFonts w:ascii="Arial" w:hAnsi="Arial" w:cs="Arial"/>
                          <w:sz w:val="23"/>
                          <w:szCs w:val="23"/>
                        </w:rPr>
                        <w:t xml:space="preserve">steroids </w:t>
                      </w:r>
                    </w:p>
                    <w:p w14:paraId="3809713F" w14:textId="72B47A53" w:rsidR="000E5B6E" w:rsidRPr="004433F3" w:rsidDel="00495C17" w:rsidRDefault="00783262" w:rsidP="004433F3">
                      <w:pPr>
                        <w:pStyle w:val="ListParagraph"/>
                        <w:numPr>
                          <w:ilvl w:val="0"/>
                          <w:numId w:val="2"/>
                        </w:numPr>
                        <w:rPr>
                          <w:del w:id="384" w:author="Anjum, Aisha" w:date="2026-01-08T15:41:00Z" w16du:dateUtc="2026-01-08T15:41:00Z"/>
                          <w:rFonts w:ascii="Arial" w:hAnsi="Arial" w:cs="Arial"/>
                          <w:sz w:val="23"/>
                          <w:szCs w:val="23"/>
                        </w:rPr>
                      </w:pPr>
                      <w:del w:id="385" w:author="Anjum, Aisha" w:date="2026-01-08T15:41:00Z" w16du:dateUtc="2026-01-08T15:41:00Z">
                        <w:r w:rsidRPr="00F453EC" w:rsidDel="00495C17">
                          <w:rPr>
                            <w:rFonts w:ascii="Arial" w:hAnsi="Arial" w:cs="Arial"/>
                            <w:sz w:val="23"/>
                            <w:szCs w:val="23"/>
                          </w:rPr>
                          <w:delText xml:space="preserve">antibiotics which may help reduce inflammation. </w:delText>
                        </w:r>
                        <w:r w:rsidR="000E5B6E" w:rsidRPr="004433F3" w:rsidDel="00495C17">
                          <w:rPr>
                            <w:rFonts w:ascii="Arial" w:hAnsi="Arial" w:cs="Arial"/>
                            <w:sz w:val="23"/>
                            <w:szCs w:val="23"/>
                          </w:rPr>
                          <w:delText>[delete as appropriate]</w:delText>
                        </w:r>
                      </w:del>
                    </w:p>
                    <w:p w14:paraId="7B5059AA" w14:textId="369C882D" w:rsidR="00C45474" w:rsidRPr="00F453EC" w:rsidRDefault="00783262" w:rsidP="00C45474">
                      <w:pPr>
                        <w:rPr>
                          <w:rFonts w:ascii="Arial" w:hAnsi="Arial" w:cs="Arial"/>
                          <w:b/>
                          <w:bCs/>
                          <w:color w:val="002060"/>
                          <w:sz w:val="26"/>
                          <w:szCs w:val="26"/>
                        </w:rPr>
                      </w:pPr>
                      <w:r w:rsidRPr="00F453EC">
                        <w:rPr>
                          <w:rFonts w:ascii="Arial" w:hAnsi="Arial" w:cs="Arial"/>
                          <w:sz w:val="23"/>
                          <w:szCs w:val="23"/>
                        </w:rPr>
                        <w:t xml:space="preserve">Not all treatments may be available at your hospital, your doctor will be able to tell you which treatments are available and </w:t>
                      </w:r>
                      <w:del w:id="386" w:author="Anjum, Aisha" w:date="2026-01-08T15:42:00Z" w16du:dateUtc="2026-01-08T15:42:00Z">
                        <w:r w:rsidRPr="00F453EC" w:rsidDel="007506FF">
                          <w:rPr>
                            <w:rFonts w:ascii="Arial" w:hAnsi="Arial" w:cs="Arial"/>
                            <w:sz w:val="23"/>
                            <w:szCs w:val="23"/>
                          </w:rPr>
                          <w:delText xml:space="preserve">best </w:delText>
                        </w:r>
                      </w:del>
                      <w:r w:rsidRPr="00F453EC">
                        <w:rPr>
                          <w:rFonts w:ascii="Arial" w:hAnsi="Arial" w:cs="Arial"/>
                          <w:sz w:val="23"/>
                          <w:szCs w:val="23"/>
                        </w:rPr>
                        <w:t xml:space="preserve">suited to you. </w:t>
                      </w:r>
                      <w:ins w:id="387" w:author="Anjum, Aisha" w:date="2026-01-08T15:42:00Z" w16du:dateUtc="2026-01-08T15:42:00Z">
                        <w:r w:rsidR="007506FF">
                          <w:rPr>
                            <w:rFonts w:ascii="Arial" w:hAnsi="Arial" w:cs="Arial"/>
                            <w:sz w:val="23"/>
                            <w:szCs w:val="23"/>
                          </w:rPr>
                          <w:br/>
                        </w:r>
                      </w:ins>
                      <w:r w:rsidR="00B63A39">
                        <w:rPr>
                          <w:rFonts w:ascii="Arial" w:hAnsi="Arial" w:cs="Arial"/>
                          <w:b/>
                          <w:bCs/>
                          <w:color w:val="002060"/>
                          <w:sz w:val="26"/>
                          <w:szCs w:val="26"/>
                        </w:rPr>
                        <w:br/>
                      </w:r>
                      <w:r w:rsidR="00F453EC" w:rsidRPr="00700ACD">
                        <w:rPr>
                          <w:rFonts w:ascii="Arial" w:hAnsi="Arial" w:cs="Arial"/>
                          <w:b/>
                          <w:bCs/>
                          <w:color w:val="002060"/>
                          <w:sz w:val="28"/>
                          <w:szCs w:val="28"/>
                          <w:rPrChange w:id="388" w:author="Anjum, Aisha" w:date="2026-01-08T15:44:00Z" w16du:dateUtc="2026-01-08T15:44:00Z">
                            <w:rPr>
                              <w:rFonts w:ascii="Arial" w:hAnsi="Arial" w:cs="Arial"/>
                              <w:b/>
                              <w:bCs/>
                              <w:color w:val="002060"/>
                              <w:sz w:val="26"/>
                              <w:szCs w:val="26"/>
                            </w:rPr>
                          </w:rPrChange>
                        </w:rPr>
                        <w:t xml:space="preserve">Who </w:t>
                      </w:r>
                      <w:del w:id="389" w:author="Anjum, Aisha" w:date="2026-01-08T15:42:00Z" w16du:dateUtc="2026-01-08T15:42:00Z">
                        <w:r w:rsidR="00F453EC" w:rsidRPr="00700ACD" w:rsidDel="007B20B5">
                          <w:rPr>
                            <w:rFonts w:ascii="Arial" w:hAnsi="Arial" w:cs="Arial"/>
                            <w:b/>
                            <w:bCs/>
                            <w:color w:val="002060"/>
                            <w:sz w:val="28"/>
                            <w:szCs w:val="28"/>
                            <w:rPrChange w:id="390" w:author="Anjum, Aisha" w:date="2026-01-08T15:44:00Z" w16du:dateUtc="2026-01-08T15:44:00Z">
                              <w:rPr>
                                <w:rFonts w:ascii="Arial" w:hAnsi="Arial" w:cs="Arial"/>
                                <w:b/>
                                <w:bCs/>
                                <w:color w:val="002060"/>
                                <w:sz w:val="26"/>
                                <w:szCs w:val="26"/>
                              </w:rPr>
                            </w:rPrChange>
                          </w:rPr>
                          <w:delText xml:space="preserve">will </w:delText>
                        </w:r>
                      </w:del>
                      <w:ins w:id="391" w:author="Anjum, Aisha" w:date="2026-01-08T15:42:00Z" w16du:dateUtc="2026-01-08T15:42:00Z">
                        <w:r w:rsidR="007B20B5" w:rsidRPr="00700ACD">
                          <w:rPr>
                            <w:rFonts w:ascii="Arial" w:hAnsi="Arial" w:cs="Arial"/>
                            <w:b/>
                            <w:bCs/>
                            <w:color w:val="002060"/>
                            <w:sz w:val="28"/>
                            <w:szCs w:val="28"/>
                            <w:rPrChange w:id="392" w:author="Anjum, Aisha" w:date="2026-01-08T15:44:00Z" w16du:dateUtc="2026-01-08T15:44:00Z">
                              <w:rPr>
                                <w:rFonts w:ascii="Arial" w:hAnsi="Arial" w:cs="Arial"/>
                                <w:b/>
                                <w:bCs/>
                                <w:color w:val="002060"/>
                                <w:sz w:val="26"/>
                                <w:szCs w:val="26"/>
                              </w:rPr>
                            </w:rPrChange>
                          </w:rPr>
                          <w:t>can</w:t>
                        </w:r>
                        <w:r w:rsidR="007B20B5" w:rsidRPr="00700ACD">
                          <w:rPr>
                            <w:rFonts w:ascii="Arial" w:hAnsi="Arial" w:cs="Arial"/>
                            <w:b/>
                            <w:bCs/>
                            <w:color w:val="002060"/>
                            <w:sz w:val="28"/>
                            <w:szCs w:val="28"/>
                            <w:rPrChange w:id="393" w:author="Anjum, Aisha" w:date="2026-01-08T15:44:00Z" w16du:dateUtc="2026-01-08T15:44:00Z">
                              <w:rPr>
                                <w:rFonts w:ascii="Arial" w:hAnsi="Arial" w:cs="Arial"/>
                                <w:b/>
                                <w:bCs/>
                                <w:color w:val="002060"/>
                                <w:sz w:val="26"/>
                                <w:szCs w:val="26"/>
                              </w:rPr>
                            </w:rPrChange>
                          </w:rPr>
                          <w:t xml:space="preserve"> </w:t>
                        </w:r>
                      </w:ins>
                      <w:r w:rsidR="00F453EC" w:rsidRPr="00700ACD">
                        <w:rPr>
                          <w:rFonts w:ascii="Arial" w:hAnsi="Arial" w:cs="Arial"/>
                          <w:b/>
                          <w:bCs/>
                          <w:color w:val="002060"/>
                          <w:sz w:val="28"/>
                          <w:szCs w:val="28"/>
                          <w:rPrChange w:id="394" w:author="Anjum, Aisha" w:date="2026-01-08T15:44:00Z" w16du:dateUtc="2026-01-08T15:44:00Z">
                            <w:rPr>
                              <w:rFonts w:ascii="Arial" w:hAnsi="Arial" w:cs="Arial"/>
                              <w:b/>
                              <w:bCs/>
                              <w:color w:val="002060"/>
                              <w:sz w:val="26"/>
                              <w:szCs w:val="26"/>
                            </w:rPr>
                          </w:rPrChange>
                        </w:rPr>
                        <w:t>take part</w:t>
                      </w:r>
                      <w:r w:rsidR="00C45474" w:rsidRPr="00700ACD">
                        <w:rPr>
                          <w:rFonts w:ascii="Arial" w:hAnsi="Arial" w:cs="Arial"/>
                          <w:b/>
                          <w:bCs/>
                          <w:color w:val="002060"/>
                          <w:sz w:val="28"/>
                          <w:szCs w:val="28"/>
                          <w:rPrChange w:id="395" w:author="Anjum, Aisha" w:date="2026-01-08T15:44:00Z" w16du:dateUtc="2026-01-08T15:44:00Z">
                            <w:rPr>
                              <w:rFonts w:ascii="Arial" w:hAnsi="Arial" w:cs="Arial"/>
                              <w:b/>
                              <w:bCs/>
                              <w:color w:val="002060"/>
                              <w:sz w:val="26"/>
                              <w:szCs w:val="26"/>
                            </w:rPr>
                          </w:rPrChange>
                        </w:rPr>
                        <w:t xml:space="preserve"> in this study?</w:t>
                      </w:r>
                    </w:p>
                    <w:p w14:paraId="2C7BE57A" w14:textId="77777777" w:rsidR="00C6696D" w:rsidRDefault="004F098D" w:rsidP="00F453EC">
                      <w:pPr>
                        <w:rPr>
                          <w:ins w:id="396" w:author="Anjum, Aisha" w:date="2026-01-08T15:43:00Z" w16du:dateUtc="2026-01-08T15:43:00Z"/>
                          <w:rStyle w:val="normaltextrun"/>
                          <w:rFonts w:ascii="Arial" w:hAnsi="Arial" w:cs="Arial"/>
                          <w:color w:val="000000"/>
                          <w:sz w:val="23"/>
                          <w:szCs w:val="23"/>
                          <w:shd w:val="clear" w:color="auto" w:fill="FFFFFF"/>
                        </w:rPr>
                      </w:pPr>
                      <w:ins w:id="397" w:author="Anjum, Aisha" w:date="2026-01-08T15:42:00Z" w16du:dateUtc="2026-01-08T15:42:00Z">
                        <w:r w:rsidRPr="00A80AF9">
                          <w:rPr>
                            <w:rStyle w:val="normaltextrun"/>
                            <w:rFonts w:ascii="Arial" w:hAnsi="Arial" w:cs="Arial"/>
                            <w:b/>
                            <w:bCs/>
                            <w:color w:val="000000"/>
                            <w:sz w:val="23"/>
                            <w:szCs w:val="23"/>
                            <w:shd w:val="clear" w:color="auto" w:fill="FFFFFF"/>
                          </w:rPr>
                          <w:t>Adults and children</w:t>
                        </w:r>
                      </w:ins>
                      <w:del w:id="398" w:author="Anjum, Aisha" w:date="2026-01-08T15:42:00Z" w16du:dateUtc="2026-01-08T15:42:00Z">
                        <w:r w:rsidR="00F453EC" w:rsidRPr="00F453EC" w:rsidDel="004F098D">
                          <w:rPr>
                            <w:rStyle w:val="normaltextrun"/>
                            <w:rFonts w:ascii="Arial" w:hAnsi="Arial" w:cs="Arial"/>
                            <w:color w:val="000000"/>
                            <w:sz w:val="23"/>
                            <w:szCs w:val="23"/>
                            <w:shd w:val="clear" w:color="auto" w:fill="FFFFFF"/>
                          </w:rPr>
                          <w:delText>Patients</w:delText>
                        </w:r>
                      </w:del>
                      <w:r w:rsidR="00F453EC" w:rsidRPr="00F453EC">
                        <w:rPr>
                          <w:rStyle w:val="normaltextrun"/>
                          <w:rFonts w:ascii="Arial" w:hAnsi="Arial" w:cs="Arial"/>
                          <w:color w:val="000000"/>
                          <w:sz w:val="23"/>
                          <w:szCs w:val="23"/>
                          <w:shd w:val="clear" w:color="auto" w:fill="FFFFFF"/>
                        </w:rPr>
                        <w:t xml:space="preserve"> who have been admitted to hospital or to ICU </w:t>
                      </w:r>
                      <w:del w:id="399" w:author="Anjum, Aisha" w:date="2026-01-08T15:42:00Z" w16du:dateUtc="2026-01-08T15:42:00Z">
                        <w:r w:rsidR="00F453EC" w:rsidRPr="00F453EC" w:rsidDel="004F098D">
                          <w:rPr>
                            <w:rStyle w:val="normaltextrun"/>
                            <w:rFonts w:ascii="Arial" w:hAnsi="Arial" w:cs="Arial"/>
                            <w:color w:val="000000"/>
                            <w:sz w:val="23"/>
                            <w:szCs w:val="23"/>
                            <w:shd w:val="clear" w:color="auto" w:fill="FFFFFF"/>
                          </w:rPr>
                          <w:delText>who have or</w:delText>
                        </w:r>
                      </w:del>
                      <w:ins w:id="400" w:author="Anjum, Aisha" w:date="2026-01-08T15:42:00Z" w16du:dateUtc="2026-01-08T15:42:00Z">
                        <w:r>
                          <w:rPr>
                            <w:rStyle w:val="normaltextrun"/>
                            <w:rFonts w:ascii="Arial" w:hAnsi="Arial" w:cs="Arial"/>
                            <w:color w:val="000000"/>
                            <w:sz w:val="23"/>
                            <w:szCs w:val="23"/>
                            <w:shd w:val="clear" w:color="auto" w:fill="FFFFFF"/>
                          </w:rPr>
                          <w:t>and</w:t>
                        </w:r>
                      </w:ins>
                      <w:del w:id="401" w:author="Anjum, Aisha" w:date="2026-01-08T15:42:00Z" w16du:dateUtc="2026-01-08T15:42:00Z">
                        <w:r w:rsidR="00F453EC" w:rsidRPr="00F453EC" w:rsidDel="004F098D">
                          <w:rPr>
                            <w:rStyle w:val="normaltextrun"/>
                            <w:rFonts w:ascii="Arial" w:hAnsi="Arial" w:cs="Arial"/>
                            <w:color w:val="000000"/>
                            <w:sz w:val="23"/>
                            <w:szCs w:val="23"/>
                            <w:shd w:val="clear" w:color="auto" w:fill="FFFFFF"/>
                          </w:rPr>
                          <w:delText xml:space="preserve"> are</w:delText>
                        </w:r>
                      </w:del>
                      <w:r w:rsidR="00F453EC" w:rsidRPr="00F453EC">
                        <w:rPr>
                          <w:rStyle w:val="normaltextrun"/>
                          <w:rFonts w:ascii="Arial" w:hAnsi="Arial" w:cs="Arial"/>
                          <w:color w:val="000000"/>
                          <w:sz w:val="23"/>
                          <w:szCs w:val="23"/>
                          <w:shd w:val="clear" w:color="auto" w:fill="FFFFFF"/>
                        </w:rPr>
                        <w:t xml:space="preserve"> suspected </w:t>
                      </w:r>
                      <w:ins w:id="402" w:author="Anjum, Aisha" w:date="2026-01-08T15:43:00Z" w16du:dateUtc="2026-01-08T15:43:00Z">
                        <w:r>
                          <w:rPr>
                            <w:rStyle w:val="normaltextrun"/>
                            <w:rFonts w:ascii="Arial" w:hAnsi="Arial" w:cs="Arial"/>
                            <w:color w:val="000000"/>
                            <w:sz w:val="23"/>
                            <w:szCs w:val="23"/>
                            <w:shd w:val="clear" w:color="auto" w:fill="FFFFFF"/>
                          </w:rPr>
                          <w:t xml:space="preserve">or confirmed </w:t>
                        </w:r>
                      </w:ins>
                      <w:r w:rsidR="00F453EC" w:rsidRPr="00F453EC">
                        <w:rPr>
                          <w:rStyle w:val="normaltextrun"/>
                          <w:rFonts w:ascii="Arial" w:hAnsi="Arial" w:cs="Arial"/>
                          <w:color w:val="000000"/>
                          <w:sz w:val="23"/>
                          <w:szCs w:val="23"/>
                          <w:shd w:val="clear" w:color="auto" w:fill="FFFFFF"/>
                        </w:rPr>
                        <w:t>to have COVID-19, flu or pneumonia</w:t>
                      </w:r>
                      <w:ins w:id="403" w:author="Anjum, Aisha" w:date="2026-01-08T15:43:00Z" w16du:dateUtc="2026-01-08T15:43:00Z">
                        <w:r w:rsidR="00C6696D">
                          <w:rPr>
                            <w:rStyle w:val="normaltextrun"/>
                            <w:rFonts w:ascii="Arial" w:hAnsi="Arial" w:cs="Arial"/>
                            <w:color w:val="000000"/>
                            <w:sz w:val="23"/>
                            <w:szCs w:val="23"/>
                            <w:shd w:val="clear" w:color="auto" w:fill="FFFFFF"/>
                          </w:rPr>
                          <w:t>, can take part</w:t>
                        </w:r>
                      </w:ins>
                      <w:r w:rsidR="00F453EC" w:rsidRPr="00F453EC">
                        <w:rPr>
                          <w:rStyle w:val="normaltextrun"/>
                          <w:rFonts w:ascii="Arial" w:hAnsi="Arial" w:cs="Arial"/>
                          <w:color w:val="000000"/>
                          <w:sz w:val="23"/>
                          <w:szCs w:val="23"/>
                          <w:shd w:val="clear" w:color="auto" w:fill="FFFFFF"/>
                        </w:rPr>
                        <w:t xml:space="preserve">. </w:t>
                      </w:r>
                    </w:p>
                    <w:p w14:paraId="0FBDE559" w14:textId="29116FB7" w:rsidR="00783262" w:rsidDel="00C6696D" w:rsidRDefault="00F453EC" w:rsidP="00C6696D">
                      <w:pPr>
                        <w:rPr>
                          <w:del w:id="404" w:author="Anjum, Aisha" w:date="2026-01-08T15:43:00Z" w16du:dateUtc="2026-01-08T15:43:00Z"/>
                          <w:rStyle w:val="eop"/>
                          <w:rFonts w:ascii="Arial" w:hAnsi="Arial" w:cs="Arial"/>
                          <w:color w:val="000000"/>
                          <w:sz w:val="23"/>
                          <w:szCs w:val="23"/>
                          <w:shd w:val="clear" w:color="auto" w:fill="FFFFFF"/>
                        </w:rPr>
                        <w:pPrChange w:id="405" w:author="Anjum, Aisha" w:date="2026-01-08T15:43:00Z" w16du:dateUtc="2026-01-08T15:43:00Z">
                          <w:pPr/>
                        </w:pPrChange>
                      </w:pPr>
                      <w:r w:rsidRPr="00F453EC">
                        <w:rPr>
                          <w:rStyle w:val="normaltextrun"/>
                          <w:rFonts w:ascii="Arial" w:hAnsi="Arial" w:cs="Arial"/>
                          <w:color w:val="000000"/>
                          <w:sz w:val="23"/>
                          <w:szCs w:val="23"/>
                          <w:shd w:val="clear" w:color="auto" w:fill="FFFFFF"/>
                        </w:rPr>
                        <w:t xml:space="preserve">Only patients who meet the study criteria and are considered suitable by their treating doctor will be </w:t>
                      </w:r>
                      <w:del w:id="406" w:author="Anjum, Aisha" w:date="2026-01-08T15:43:00Z" w16du:dateUtc="2026-01-08T15:43:00Z">
                        <w:r w:rsidRPr="00F453EC" w:rsidDel="00C6696D">
                          <w:rPr>
                            <w:rStyle w:val="normaltextrun"/>
                            <w:rFonts w:ascii="Arial" w:hAnsi="Arial" w:cs="Arial"/>
                            <w:color w:val="000000"/>
                            <w:sz w:val="23"/>
                            <w:szCs w:val="23"/>
                            <w:shd w:val="clear" w:color="auto" w:fill="FFFFFF"/>
                          </w:rPr>
                          <w:delText>included</w:delText>
                        </w:r>
                      </w:del>
                      <w:ins w:id="407" w:author="Anjum, Aisha" w:date="2026-01-08T15:43:00Z" w16du:dateUtc="2026-01-08T15:43:00Z">
                        <w:r w:rsidR="00C6696D">
                          <w:rPr>
                            <w:rStyle w:val="normaltextrun"/>
                            <w:rFonts w:ascii="Arial" w:hAnsi="Arial" w:cs="Arial"/>
                            <w:color w:val="000000"/>
                            <w:sz w:val="23"/>
                            <w:szCs w:val="23"/>
                            <w:shd w:val="clear" w:color="auto" w:fill="FFFFFF"/>
                          </w:rPr>
                          <w:t>asked to participate</w:t>
                        </w:r>
                      </w:ins>
                      <w:r w:rsidRPr="00F453EC">
                        <w:rPr>
                          <w:rStyle w:val="normaltextrun"/>
                          <w:rFonts w:ascii="Arial" w:hAnsi="Arial" w:cs="Arial"/>
                          <w:color w:val="000000"/>
                          <w:sz w:val="23"/>
                          <w:szCs w:val="23"/>
                          <w:shd w:val="clear" w:color="auto" w:fill="FFFFFF"/>
                        </w:rPr>
                        <w:t xml:space="preserve">. </w:t>
                      </w:r>
                      <w:ins w:id="408" w:author="Anjum, Aisha" w:date="2026-01-08T15:44:00Z" w16du:dateUtc="2026-01-08T15:44:00Z">
                        <w:r w:rsidR="00C6696D">
                          <w:rPr>
                            <w:rStyle w:val="normaltextrun"/>
                            <w:rFonts w:ascii="Arial" w:hAnsi="Arial" w:cs="Arial"/>
                            <w:color w:val="000000"/>
                            <w:sz w:val="23"/>
                            <w:szCs w:val="23"/>
                            <w:shd w:val="clear" w:color="auto" w:fill="FFFFFF"/>
                          </w:rPr>
                          <w:br/>
                        </w:r>
                        <w:r w:rsidR="00C6696D">
                          <w:rPr>
                            <w:rStyle w:val="normaltextrun"/>
                            <w:rFonts w:ascii="Arial" w:hAnsi="Arial" w:cs="Arial"/>
                            <w:color w:val="000000"/>
                            <w:sz w:val="23"/>
                            <w:szCs w:val="23"/>
                            <w:shd w:val="clear" w:color="auto" w:fill="FFFFFF"/>
                          </w:rPr>
                          <w:br/>
                        </w:r>
                      </w:ins>
                      <w:r w:rsidRPr="00F453EC">
                        <w:rPr>
                          <w:rStyle w:val="normaltextrun"/>
                          <w:rFonts w:ascii="Arial" w:hAnsi="Arial" w:cs="Arial"/>
                          <w:color w:val="000000"/>
                          <w:sz w:val="23"/>
                          <w:szCs w:val="23"/>
                          <w:shd w:val="clear" w:color="auto" w:fill="FFFFFF"/>
                        </w:rPr>
                        <w:t>The treatments available are dependent on the severity of the condition and eligibility criteria.</w:t>
                      </w:r>
                      <w:r w:rsidRPr="00F453EC">
                        <w:rPr>
                          <w:rStyle w:val="eop"/>
                          <w:rFonts w:ascii="Arial" w:hAnsi="Arial" w:cs="Arial"/>
                          <w:color w:val="000000"/>
                          <w:sz w:val="23"/>
                          <w:szCs w:val="23"/>
                          <w:shd w:val="clear" w:color="auto" w:fill="FFFFFF"/>
                        </w:rPr>
                        <w:t> </w:t>
                      </w:r>
                    </w:p>
                    <w:p w14:paraId="403D6BF9" w14:textId="7486FFF3" w:rsidR="00F453EC" w:rsidRPr="00F453EC" w:rsidRDefault="00F453EC" w:rsidP="00C6696D">
                      <w:pPr>
                        <w:rPr>
                          <w:rFonts w:ascii="Arial" w:hAnsi="Arial" w:cs="Arial"/>
                          <w:sz w:val="23"/>
                          <w:szCs w:val="23"/>
                        </w:rPr>
                      </w:pPr>
                      <w:del w:id="409" w:author="Anjum, Aisha" w:date="2026-01-08T15:43:00Z" w16du:dateUtc="2026-01-08T15:43:00Z">
                        <w:r w:rsidDel="00C6696D">
                          <w:rPr>
                            <w:rStyle w:val="eop"/>
                            <w:rFonts w:ascii="Arial" w:hAnsi="Arial" w:cs="Arial"/>
                            <w:color w:val="000000"/>
                            <w:sz w:val="23"/>
                            <w:szCs w:val="23"/>
                            <w:shd w:val="clear" w:color="auto" w:fill="FFFFFF"/>
                          </w:rPr>
                          <w:delText xml:space="preserve">The REMAP-CAP trial </w:delText>
                        </w:r>
                        <w:r w:rsidR="00B63A39" w:rsidDel="00C6696D">
                          <w:rPr>
                            <w:rStyle w:val="eop"/>
                            <w:rFonts w:ascii="Arial" w:hAnsi="Arial" w:cs="Arial"/>
                            <w:color w:val="000000"/>
                            <w:sz w:val="23"/>
                            <w:szCs w:val="23"/>
                            <w:shd w:val="clear" w:color="auto" w:fill="FFFFFF"/>
                          </w:rPr>
                          <w:delText>has</w:delText>
                        </w:r>
                        <w:r w:rsidDel="00C6696D">
                          <w:rPr>
                            <w:rStyle w:val="eop"/>
                            <w:rFonts w:ascii="Arial" w:hAnsi="Arial" w:cs="Arial"/>
                            <w:color w:val="000000"/>
                            <w:sz w:val="23"/>
                            <w:szCs w:val="23"/>
                            <w:shd w:val="clear" w:color="auto" w:fill="FFFFFF"/>
                          </w:rPr>
                          <w:delText xml:space="preserve"> already recruited over </w:delText>
                        </w:r>
                        <w:r w:rsidR="00B63A39" w:rsidDel="00C6696D">
                          <w:rPr>
                            <w:rStyle w:val="eop"/>
                            <w:rFonts w:ascii="Arial" w:hAnsi="Arial" w:cs="Arial"/>
                            <w:color w:val="000000"/>
                            <w:sz w:val="23"/>
                            <w:szCs w:val="23"/>
                            <w:shd w:val="clear" w:color="auto" w:fill="FFFFFF"/>
                          </w:rPr>
                          <w:delText>11</w:delText>
                        </w:r>
                        <w:r w:rsidDel="00C6696D">
                          <w:rPr>
                            <w:rStyle w:val="eop"/>
                            <w:rFonts w:ascii="Arial" w:hAnsi="Arial" w:cs="Arial"/>
                            <w:color w:val="000000"/>
                            <w:sz w:val="23"/>
                            <w:szCs w:val="23"/>
                            <w:shd w:val="clear" w:color="auto" w:fill="FFFFFF"/>
                          </w:rPr>
                          <w:delText>,000 patients globally over the past few years</w:delText>
                        </w:r>
                        <w:r w:rsidR="00B63A39" w:rsidDel="00C6696D">
                          <w:rPr>
                            <w:rStyle w:val="eop"/>
                            <w:rFonts w:ascii="Arial" w:hAnsi="Arial" w:cs="Arial"/>
                            <w:color w:val="000000"/>
                            <w:sz w:val="23"/>
                            <w:szCs w:val="23"/>
                            <w:shd w:val="clear" w:color="auto" w:fill="FFFFFF"/>
                          </w:rPr>
                          <w:delText>.</w:delText>
                        </w:r>
                      </w:del>
                    </w:p>
                  </w:txbxContent>
                </v:textbox>
              </v:shape>
            </w:pict>
          </mc:Fallback>
        </mc:AlternateContent>
      </w:r>
    </w:p>
    <w:p w14:paraId="66223959" w14:textId="40489FFE" w:rsidR="00FA6190" w:rsidRDefault="00FA6190"/>
    <w:p w14:paraId="5331B494" w14:textId="247C1DEB" w:rsidR="00FA6190" w:rsidRDefault="00FA6190"/>
    <w:p w14:paraId="7978CEFD" w14:textId="48EB3855" w:rsidR="00FA6190" w:rsidRDefault="00FA6190"/>
    <w:p w14:paraId="4950B77E" w14:textId="10D3CE5A" w:rsidR="00FA6190" w:rsidRDefault="00FA6190"/>
    <w:p w14:paraId="5AFF212E" w14:textId="77777777" w:rsidR="00FA6190" w:rsidRDefault="00FA6190"/>
    <w:p w14:paraId="5026943E" w14:textId="77777777" w:rsidR="00FA6190" w:rsidRDefault="00FA6190"/>
    <w:p w14:paraId="1170A4EF" w14:textId="77777777" w:rsidR="00FA6190" w:rsidRDefault="00FA6190"/>
    <w:p w14:paraId="67284462" w14:textId="1275AE3B" w:rsidR="00FA6190" w:rsidRDefault="00FA6190"/>
    <w:p w14:paraId="0111D509" w14:textId="3CB62EA0" w:rsidR="00FA6190" w:rsidRDefault="00FA6190"/>
    <w:p w14:paraId="37ABABCB" w14:textId="755C0DDE" w:rsidR="00376FE4" w:rsidRDefault="00376FE4"/>
    <w:sectPr w:rsidR="00376FE4" w:rsidSect="00455864">
      <w:footerReference w:type="default" r:id="rId15"/>
      <w:pgSz w:w="16838" w:h="11906" w:orient="landscape"/>
      <w:pgMar w:top="720" w:right="720" w:bottom="720" w:left="720" w:header="708"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6E6A8" w14:textId="77777777" w:rsidR="0037733F" w:rsidRDefault="0037733F" w:rsidP="00FA6190">
      <w:pPr>
        <w:spacing w:after="0" w:line="240" w:lineRule="auto"/>
      </w:pPr>
      <w:r>
        <w:separator/>
      </w:r>
    </w:p>
  </w:endnote>
  <w:endnote w:type="continuationSeparator" w:id="0">
    <w:p w14:paraId="18265F10" w14:textId="77777777" w:rsidR="0037733F" w:rsidRDefault="0037733F" w:rsidP="00FA6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LT Pro Dem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C1FCE" w14:textId="0B089B1B" w:rsidR="00883D78" w:rsidRPr="00883D78" w:rsidRDefault="00883D78" w:rsidP="00B125DE">
    <w:pPr>
      <w:spacing w:after="0" w:line="193" w:lineRule="exact"/>
      <w:ind w:left="20" w:right="-46"/>
      <w:jc w:val="right"/>
      <w:rPr>
        <w:rFonts w:ascii="Calibri" w:eastAsia="Calibri" w:hAnsi="Calibri" w:cs="Calibri"/>
        <w:sz w:val="17"/>
        <w:szCs w:val="17"/>
      </w:rPr>
      <w:pPrChange w:id="410" w:author="Anjum, Aisha" w:date="2026-01-08T15:36:00Z" w16du:dateUtc="2026-01-08T15:36:00Z">
        <w:pPr>
          <w:spacing w:after="0" w:line="193" w:lineRule="exact"/>
          <w:ind w:left="20" w:right="-46"/>
        </w:pPr>
      </w:pPrChange>
    </w:pPr>
    <w:r>
      <w:rPr>
        <w:rFonts w:ascii="Calibri" w:eastAsia="Calibri" w:hAnsi="Calibri" w:cs="Calibri"/>
        <w:color w:val="4D4436"/>
        <w:spacing w:val="1"/>
        <w:position w:val="1"/>
        <w:sz w:val="17"/>
        <w:szCs w:val="17"/>
      </w:rPr>
      <w:t>UK REMAP-CAP</w:t>
    </w:r>
    <w:r>
      <w:rPr>
        <w:rFonts w:ascii="Calibri" w:eastAsia="Calibri" w:hAnsi="Calibri" w:cs="Calibri"/>
        <w:color w:val="4D4436"/>
        <w:position w:val="1"/>
        <w:sz w:val="17"/>
        <w:szCs w:val="17"/>
      </w:rPr>
      <w:t xml:space="preserve"> </w:t>
    </w:r>
    <w:ins w:id="411" w:author="Anjum, Aisha" w:date="2026-01-08T15:36:00Z" w16du:dateUtc="2026-01-08T15:36:00Z">
      <w:r w:rsidR="00791F3B">
        <w:rPr>
          <w:rFonts w:ascii="Calibri" w:eastAsia="Calibri" w:hAnsi="Calibri" w:cs="Calibri"/>
          <w:color w:val="4D4436"/>
          <w:position w:val="1"/>
          <w:sz w:val="17"/>
          <w:szCs w:val="17"/>
        </w:rPr>
        <w:t xml:space="preserve">Patient </w:t>
      </w:r>
      <w:r w:rsidR="00791F3B" w:rsidRPr="00791F3B">
        <w:rPr>
          <w:rFonts w:ascii="Calibri" w:eastAsia="Calibri" w:hAnsi="Calibri" w:cs="Calibri"/>
          <w:color w:val="4D4436"/>
          <w:position w:val="1"/>
          <w:sz w:val="17"/>
          <w:szCs w:val="17"/>
        </w:rPr>
        <w:t>L</w:t>
      </w:r>
    </w:ins>
    <w:del w:id="412" w:author="Anjum, Aisha" w:date="2026-01-08T15:36:00Z" w16du:dateUtc="2026-01-08T15:36:00Z">
      <w:r w:rsidRPr="00791F3B" w:rsidDel="00791F3B">
        <w:rPr>
          <w:rFonts w:ascii="Calibri" w:eastAsia="Calibri" w:hAnsi="Calibri" w:cs="Calibri"/>
          <w:color w:val="4D4436"/>
          <w:position w:val="1"/>
          <w:sz w:val="17"/>
          <w:szCs w:val="17"/>
          <w:rPrChange w:id="413" w:author="Anjum, Aisha" w:date="2026-01-08T15:36:00Z" w16du:dateUtc="2026-01-08T15:36:00Z">
            <w:rPr>
              <w:rFonts w:ascii="Calibri" w:eastAsia="Calibri" w:hAnsi="Calibri" w:cs="Calibri"/>
              <w:i/>
              <w:iCs/>
              <w:color w:val="4D4436"/>
              <w:position w:val="1"/>
              <w:sz w:val="17"/>
              <w:szCs w:val="17"/>
            </w:rPr>
          </w:rPrChange>
        </w:rPr>
        <w:delText>l</w:delText>
      </w:r>
    </w:del>
    <w:r w:rsidRPr="00791F3B">
      <w:rPr>
        <w:rFonts w:ascii="Calibri" w:eastAsia="Calibri" w:hAnsi="Calibri" w:cs="Calibri"/>
        <w:color w:val="4D4436"/>
        <w:position w:val="1"/>
        <w:sz w:val="17"/>
        <w:szCs w:val="17"/>
        <w:rPrChange w:id="414" w:author="Anjum, Aisha" w:date="2026-01-08T15:36:00Z" w16du:dateUtc="2026-01-08T15:36:00Z">
          <w:rPr>
            <w:rFonts w:ascii="Calibri" w:eastAsia="Calibri" w:hAnsi="Calibri" w:cs="Calibri"/>
            <w:i/>
            <w:iCs/>
            <w:color w:val="4D4436"/>
            <w:position w:val="1"/>
            <w:sz w:val="17"/>
            <w:szCs w:val="17"/>
          </w:rPr>
        </w:rPrChange>
      </w:rPr>
      <w:t>eaflet</w:t>
    </w:r>
    <w:r w:rsidR="005833AE" w:rsidRPr="00791F3B">
      <w:rPr>
        <w:rFonts w:ascii="Calibri" w:eastAsia="Calibri" w:hAnsi="Calibri" w:cs="Calibri"/>
        <w:sz w:val="17"/>
        <w:szCs w:val="17"/>
      </w:rPr>
      <w:t>_</w:t>
    </w:r>
    <w:r w:rsidRPr="005833AE">
      <w:rPr>
        <w:rFonts w:ascii="Calibri" w:eastAsia="Calibri" w:hAnsi="Calibri" w:cs="Calibri"/>
        <w:sz w:val="17"/>
        <w:szCs w:val="17"/>
      </w:rPr>
      <w:t>V</w:t>
    </w:r>
    <w:r w:rsidRPr="005833AE">
      <w:rPr>
        <w:rFonts w:ascii="Calibri" w:eastAsia="Calibri" w:hAnsi="Calibri" w:cs="Calibri"/>
        <w:color w:val="4D4436"/>
        <w:spacing w:val="-1"/>
        <w:sz w:val="17"/>
        <w:szCs w:val="17"/>
      </w:rPr>
      <w:t>e</w:t>
    </w:r>
    <w:r w:rsidRPr="005833AE">
      <w:rPr>
        <w:rFonts w:ascii="Calibri" w:eastAsia="Calibri" w:hAnsi="Calibri" w:cs="Calibri"/>
        <w:color w:val="4D4436"/>
        <w:sz w:val="17"/>
        <w:szCs w:val="17"/>
      </w:rPr>
      <w:t>rs</w:t>
    </w:r>
    <w:r w:rsidRPr="005833AE">
      <w:rPr>
        <w:rFonts w:ascii="Calibri" w:eastAsia="Calibri" w:hAnsi="Calibri" w:cs="Calibri"/>
        <w:color w:val="4D4436"/>
        <w:spacing w:val="-1"/>
        <w:sz w:val="17"/>
        <w:szCs w:val="17"/>
      </w:rPr>
      <w:t>io</w:t>
    </w:r>
    <w:r w:rsidRPr="005833AE">
      <w:rPr>
        <w:rFonts w:ascii="Calibri" w:eastAsia="Calibri" w:hAnsi="Calibri" w:cs="Calibri"/>
        <w:color w:val="4D4436"/>
        <w:sz w:val="17"/>
        <w:szCs w:val="17"/>
      </w:rPr>
      <w:t>n</w:t>
    </w:r>
    <w:r>
      <w:rPr>
        <w:rFonts w:ascii="Calibri" w:eastAsia="Calibri" w:hAnsi="Calibri" w:cs="Calibri"/>
        <w:color w:val="4D4436"/>
        <w:spacing w:val="-1"/>
        <w:sz w:val="17"/>
        <w:szCs w:val="17"/>
      </w:rPr>
      <w:t xml:space="preserve"> </w:t>
    </w:r>
    <w:del w:id="415" w:author="Anjum, Aisha" w:date="2026-01-08T15:36:00Z" w16du:dateUtc="2026-01-08T15:36:00Z">
      <w:r w:rsidDel="00791F3B">
        <w:rPr>
          <w:rFonts w:ascii="Calibri" w:eastAsia="Calibri" w:hAnsi="Calibri" w:cs="Calibri"/>
          <w:color w:val="4D4436"/>
          <w:spacing w:val="-1"/>
          <w:sz w:val="17"/>
          <w:szCs w:val="17"/>
        </w:rPr>
        <w:delText>2</w:delText>
      </w:r>
    </w:del>
    <w:ins w:id="416" w:author="Anjum, Aisha" w:date="2026-01-08T15:36:00Z" w16du:dateUtc="2026-01-08T15:36:00Z">
      <w:r w:rsidR="00791F3B">
        <w:rPr>
          <w:rFonts w:ascii="Calibri" w:eastAsia="Calibri" w:hAnsi="Calibri" w:cs="Calibri"/>
          <w:color w:val="4D4436"/>
          <w:spacing w:val="-1"/>
          <w:sz w:val="17"/>
          <w:szCs w:val="17"/>
        </w:rPr>
        <w:t>3</w:t>
      </w:r>
    </w:ins>
    <w:r>
      <w:rPr>
        <w:rFonts w:ascii="Calibri" w:eastAsia="Calibri" w:hAnsi="Calibri" w:cs="Calibri"/>
        <w:color w:val="4D4436"/>
        <w:spacing w:val="-1"/>
        <w:sz w:val="17"/>
        <w:szCs w:val="17"/>
      </w:rPr>
      <w:t>.0 202</w:t>
    </w:r>
    <w:del w:id="417" w:author="Anjum, Aisha" w:date="2026-01-08T15:36:00Z" w16du:dateUtc="2026-01-08T15:36:00Z">
      <w:r w:rsidDel="00014C5A">
        <w:rPr>
          <w:rFonts w:ascii="Calibri" w:eastAsia="Calibri" w:hAnsi="Calibri" w:cs="Calibri"/>
          <w:color w:val="4D4436"/>
          <w:spacing w:val="-1"/>
          <w:sz w:val="17"/>
          <w:szCs w:val="17"/>
        </w:rPr>
        <w:delText>2</w:delText>
      </w:r>
    </w:del>
    <w:ins w:id="418" w:author="Anjum, Aisha" w:date="2026-01-08T15:36:00Z" w16du:dateUtc="2026-01-08T15:36:00Z">
      <w:r w:rsidR="00014C5A">
        <w:rPr>
          <w:rFonts w:ascii="Calibri" w:eastAsia="Calibri" w:hAnsi="Calibri" w:cs="Calibri"/>
          <w:color w:val="4D4436"/>
          <w:spacing w:val="-1"/>
          <w:sz w:val="17"/>
          <w:szCs w:val="17"/>
        </w:rPr>
        <w:t>5</w:t>
      </w:r>
    </w:ins>
    <w:r>
      <w:rPr>
        <w:rFonts w:ascii="Calibri" w:eastAsia="Calibri" w:hAnsi="Calibri" w:cs="Calibri"/>
        <w:color w:val="4D4436"/>
        <w:spacing w:val="-1"/>
        <w:sz w:val="17"/>
        <w:szCs w:val="17"/>
      </w:rPr>
      <w:t>.1</w:t>
    </w:r>
    <w:del w:id="419" w:author="Anjum, Aisha" w:date="2026-01-08T15:36:00Z" w16du:dateUtc="2026-01-08T15:36:00Z">
      <w:r w:rsidDel="00014C5A">
        <w:rPr>
          <w:rFonts w:ascii="Calibri" w:eastAsia="Calibri" w:hAnsi="Calibri" w:cs="Calibri"/>
          <w:color w:val="4D4436"/>
          <w:spacing w:val="-1"/>
          <w:sz w:val="17"/>
          <w:szCs w:val="17"/>
        </w:rPr>
        <w:delText>1</w:delText>
      </w:r>
    </w:del>
    <w:ins w:id="420" w:author="Anjum, Aisha" w:date="2026-01-08T15:36:00Z" w16du:dateUtc="2026-01-08T15:36:00Z">
      <w:r w:rsidR="00014C5A">
        <w:rPr>
          <w:rFonts w:ascii="Calibri" w:eastAsia="Calibri" w:hAnsi="Calibri" w:cs="Calibri"/>
          <w:color w:val="4D4436"/>
          <w:spacing w:val="-1"/>
          <w:sz w:val="17"/>
          <w:szCs w:val="17"/>
        </w:rPr>
        <w:t>2</w:t>
      </w:r>
    </w:ins>
    <w:r>
      <w:rPr>
        <w:rFonts w:ascii="Calibri" w:eastAsia="Calibri" w:hAnsi="Calibri" w:cs="Calibri"/>
        <w:color w:val="4D4436"/>
        <w:spacing w:val="-1"/>
        <w:sz w:val="17"/>
        <w:szCs w:val="17"/>
      </w:rPr>
      <w:t>.1</w:t>
    </w:r>
    <w:ins w:id="421" w:author="Anjum, Aisha" w:date="2026-01-08T15:37:00Z" w16du:dateUtc="2026-01-08T15:37:00Z">
      <w:r w:rsidR="0032626F">
        <w:rPr>
          <w:rFonts w:ascii="Calibri" w:eastAsia="Calibri" w:hAnsi="Calibri" w:cs="Calibri"/>
          <w:color w:val="4D4436"/>
          <w:spacing w:val="-1"/>
          <w:sz w:val="17"/>
          <w:szCs w:val="17"/>
        </w:rPr>
        <w:t>9</w:t>
      </w:r>
    </w:ins>
    <w:del w:id="422" w:author="Anjum, Aisha" w:date="2026-01-08T15:37:00Z" w16du:dateUtc="2026-01-08T15:37:00Z">
      <w:r w:rsidDel="0032626F">
        <w:rPr>
          <w:rFonts w:ascii="Calibri" w:eastAsia="Calibri" w:hAnsi="Calibri" w:cs="Calibri"/>
          <w:color w:val="4D4436"/>
          <w:spacing w:val="-1"/>
          <w:sz w:val="17"/>
          <w:szCs w:val="17"/>
        </w:rPr>
        <w:delText>0</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3FCF7" w14:textId="77777777" w:rsidR="0037733F" w:rsidRDefault="0037733F" w:rsidP="00FA6190">
      <w:pPr>
        <w:spacing w:after="0" w:line="240" w:lineRule="auto"/>
      </w:pPr>
      <w:r>
        <w:separator/>
      </w:r>
    </w:p>
  </w:footnote>
  <w:footnote w:type="continuationSeparator" w:id="0">
    <w:p w14:paraId="13632235" w14:textId="77777777" w:rsidR="0037733F" w:rsidRDefault="0037733F" w:rsidP="00FA61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0210C8"/>
    <w:multiLevelType w:val="hybridMultilevel"/>
    <w:tmpl w:val="AE568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20058D7"/>
    <w:multiLevelType w:val="hybridMultilevel"/>
    <w:tmpl w:val="E0BA0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26443458">
    <w:abstractNumId w:val="0"/>
  </w:num>
  <w:num w:numId="2" w16cid:durableId="21967965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864"/>
    <w:rsid w:val="00014C5A"/>
    <w:rsid w:val="00026ACC"/>
    <w:rsid w:val="00054F7F"/>
    <w:rsid w:val="000E5B6E"/>
    <w:rsid w:val="00112F4C"/>
    <w:rsid w:val="001E5161"/>
    <w:rsid w:val="001F6F64"/>
    <w:rsid w:val="002C5D17"/>
    <w:rsid w:val="002D32BD"/>
    <w:rsid w:val="00304D6A"/>
    <w:rsid w:val="00325305"/>
    <w:rsid w:val="0032626F"/>
    <w:rsid w:val="00344D2D"/>
    <w:rsid w:val="00346356"/>
    <w:rsid w:val="00376FE4"/>
    <w:rsid w:val="0037733F"/>
    <w:rsid w:val="00384F92"/>
    <w:rsid w:val="003B5916"/>
    <w:rsid w:val="004433F3"/>
    <w:rsid w:val="00447247"/>
    <w:rsid w:val="00455864"/>
    <w:rsid w:val="00495C17"/>
    <w:rsid w:val="004A3659"/>
    <w:rsid w:val="004A69DE"/>
    <w:rsid w:val="004F098D"/>
    <w:rsid w:val="005833AE"/>
    <w:rsid w:val="005B2003"/>
    <w:rsid w:val="005E4C1A"/>
    <w:rsid w:val="00623118"/>
    <w:rsid w:val="00686E85"/>
    <w:rsid w:val="006C6E2B"/>
    <w:rsid w:val="006F6BFF"/>
    <w:rsid w:val="00700ACD"/>
    <w:rsid w:val="007506FF"/>
    <w:rsid w:val="007653F6"/>
    <w:rsid w:val="00772C10"/>
    <w:rsid w:val="00783262"/>
    <w:rsid w:val="00791F3B"/>
    <w:rsid w:val="007B20B5"/>
    <w:rsid w:val="00813601"/>
    <w:rsid w:val="00847E18"/>
    <w:rsid w:val="00883D78"/>
    <w:rsid w:val="008C6D7D"/>
    <w:rsid w:val="0091700A"/>
    <w:rsid w:val="009464A4"/>
    <w:rsid w:val="009B6A17"/>
    <w:rsid w:val="00A023A9"/>
    <w:rsid w:val="00A70071"/>
    <w:rsid w:val="00B074A4"/>
    <w:rsid w:val="00B125DE"/>
    <w:rsid w:val="00B149A2"/>
    <w:rsid w:val="00B62C95"/>
    <w:rsid w:val="00B63A39"/>
    <w:rsid w:val="00BE67EA"/>
    <w:rsid w:val="00BE7641"/>
    <w:rsid w:val="00C33F98"/>
    <w:rsid w:val="00C45474"/>
    <w:rsid w:val="00C6696D"/>
    <w:rsid w:val="00CB3177"/>
    <w:rsid w:val="00CE2331"/>
    <w:rsid w:val="00D62A7C"/>
    <w:rsid w:val="00D85636"/>
    <w:rsid w:val="00D97CCC"/>
    <w:rsid w:val="00E24364"/>
    <w:rsid w:val="00E765F8"/>
    <w:rsid w:val="00F453EC"/>
    <w:rsid w:val="00FA6190"/>
    <w:rsid w:val="00FD38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52E13"/>
  <w15:chartTrackingRefBased/>
  <w15:docId w15:val="{6A654D16-61F6-4F27-8175-0005BAE1A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864"/>
    <w:pPr>
      <w:widowControl w:val="0"/>
      <w:spacing w:after="200" w:line="276" w:lineRule="auto"/>
    </w:pPr>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5864"/>
    <w:rPr>
      <w:color w:val="0563C1" w:themeColor="hyperlink"/>
      <w:u w:val="single"/>
    </w:rPr>
  </w:style>
  <w:style w:type="paragraph" w:styleId="Header">
    <w:name w:val="header"/>
    <w:basedOn w:val="Normal"/>
    <w:link w:val="HeaderChar"/>
    <w:uiPriority w:val="99"/>
    <w:unhideWhenUsed/>
    <w:rsid w:val="00FA61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6190"/>
    <w:rPr>
      <w:lang w:val="en-US"/>
    </w:rPr>
  </w:style>
  <w:style w:type="paragraph" w:styleId="Footer">
    <w:name w:val="footer"/>
    <w:basedOn w:val="Normal"/>
    <w:link w:val="FooterChar"/>
    <w:uiPriority w:val="99"/>
    <w:unhideWhenUsed/>
    <w:rsid w:val="00FA61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190"/>
    <w:rPr>
      <w:lang w:val="en-US"/>
    </w:rPr>
  </w:style>
  <w:style w:type="character" w:customStyle="1" w:styleId="normaltextrun">
    <w:name w:val="normaltextrun"/>
    <w:basedOn w:val="DefaultParagraphFont"/>
    <w:rsid w:val="00883D78"/>
  </w:style>
  <w:style w:type="character" w:customStyle="1" w:styleId="eop">
    <w:name w:val="eop"/>
    <w:basedOn w:val="DefaultParagraphFont"/>
    <w:rsid w:val="00883D78"/>
  </w:style>
  <w:style w:type="paragraph" w:customStyle="1" w:styleId="paragraph">
    <w:name w:val="paragraph"/>
    <w:basedOn w:val="Normal"/>
    <w:rsid w:val="00783262"/>
    <w:pPr>
      <w:widowControl/>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ListParagraph">
    <w:name w:val="List Paragraph"/>
    <w:basedOn w:val="Normal"/>
    <w:uiPriority w:val="34"/>
    <w:qFormat/>
    <w:rsid w:val="00783262"/>
    <w:pPr>
      <w:ind w:left="720"/>
      <w:contextualSpacing/>
    </w:pPr>
  </w:style>
  <w:style w:type="paragraph" w:styleId="Revision">
    <w:name w:val="Revision"/>
    <w:hidden/>
    <w:uiPriority w:val="99"/>
    <w:semiHidden/>
    <w:rsid w:val="00623118"/>
    <w:pPr>
      <w:spacing w:after="0" w:line="240" w:lineRule="auto"/>
    </w:pPr>
    <w:rPr>
      <w:lang w:val="en-US"/>
    </w:rPr>
  </w:style>
  <w:style w:type="character" w:styleId="CommentReference">
    <w:name w:val="annotation reference"/>
    <w:basedOn w:val="DefaultParagraphFont"/>
    <w:uiPriority w:val="99"/>
    <w:semiHidden/>
    <w:unhideWhenUsed/>
    <w:rsid w:val="00772C10"/>
    <w:rPr>
      <w:sz w:val="16"/>
      <w:szCs w:val="16"/>
    </w:rPr>
  </w:style>
  <w:style w:type="paragraph" w:styleId="CommentText">
    <w:name w:val="annotation text"/>
    <w:basedOn w:val="Normal"/>
    <w:link w:val="CommentTextChar"/>
    <w:uiPriority w:val="99"/>
    <w:semiHidden/>
    <w:unhideWhenUsed/>
    <w:rsid w:val="00772C10"/>
    <w:pPr>
      <w:spacing w:line="240" w:lineRule="auto"/>
    </w:pPr>
    <w:rPr>
      <w:sz w:val="20"/>
      <w:szCs w:val="20"/>
    </w:rPr>
  </w:style>
  <w:style w:type="character" w:customStyle="1" w:styleId="CommentTextChar">
    <w:name w:val="Comment Text Char"/>
    <w:basedOn w:val="DefaultParagraphFont"/>
    <w:link w:val="CommentText"/>
    <w:uiPriority w:val="99"/>
    <w:semiHidden/>
    <w:rsid w:val="00772C10"/>
    <w:rPr>
      <w:sz w:val="20"/>
      <w:szCs w:val="20"/>
      <w:lang w:val="en-US"/>
    </w:rPr>
  </w:style>
  <w:style w:type="paragraph" w:styleId="CommentSubject">
    <w:name w:val="annotation subject"/>
    <w:basedOn w:val="CommentText"/>
    <w:next w:val="CommentText"/>
    <w:link w:val="CommentSubjectChar"/>
    <w:uiPriority w:val="99"/>
    <w:semiHidden/>
    <w:unhideWhenUsed/>
    <w:rsid w:val="00772C10"/>
    <w:rPr>
      <w:b/>
      <w:bCs/>
    </w:rPr>
  </w:style>
  <w:style w:type="character" w:customStyle="1" w:styleId="CommentSubjectChar">
    <w:name w:val="Comment Subject Char"/>
    <w:basedOn w:val="CommentTextChar"/>
    <w:link w:val="CommentSubject"/>
    <w:uiPriority w:val="99"/>
    <w:semiHidden/>
    <w:rsid w:val="00772C10"/>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331733">
      <w:bodyDiv w:val="1"/>
      <w:marLeft w:val="0"/>
      <w:marRight w:val="0"/>
      <w:marTop w:val="0"/>
      <w:marBottom w:val="0"/>
      <w:divBdr>
        <w:top w:val="none" w:sz="0" w:space="0" w:color="auto"/>
        <w:left w:val="none" w:sz="0" w:space="0" w:color="auto"/>
        <w:bottom w:val="none" w:sz="0" w:space="0" w:color="auto"/>
        <w:right w:val="none" w:sz="0" w:space="0" w:color="auto"/>
      </w:divBdr>
      <w:divsChild>
        <w:div w:id="730007967">
          <w:marLeft w:val="0"/>
          <w:marRight w:val="0"/>
          <w:marTop w:val="0"/>
          <w:marBottom w:val="0"/>
          <w:divBdr>
            <w:top w:val="none" w:sz="0" w:space="0" w:color="auto"/>
            <w:left w:val="none" w:sz="0" w:space="0" w:color="auto"/>
            <w:bottom w:val="none" w:sz="0" w:space="0" w:color="auto"/>
            <w:right w:val="none" w:sz="0" w:space="0" w:color="auto"/>
          </w:divBdr>
        </w:div>
        <w:div w:id="337779891">
          <w:marLeft w:val="0"/>
          <w:marRight w:val="0"/>
          <w:marTop w:val="0"/>
          <w:marBottom w:val="0"/>
          <w:divBdr>
            <w:top w:val="none" w:sz="0" w:space="0" w:color="auto"/>
            <w:left w:val="none" w:sz="0" w:space="0" w:color="auto"/>
            <w:bottom w:val="none" w:sz="0" w:space="0" w:color="auto"/>
            <w:right w:val="none" w:sz="0" w:space="0" w:color="auto"/>
          </w:divBdr>
        </w:div>
        <w:div w:id="120156844">
          <w:marLeft w:val="0"/>
          <w:marRight w:val="0"/>
          <w:marTop w:val="0"/>
          <w:marBottom w:val="0"/>
          <w:divBdr>
            <w:top w:val="none" w:sz="0" w:space="0" w:color="auto"/>
            <w:left w:val="none" w:sz="0" w:space="0" w:color="auto"/>
            <w:bottom w:val="none" w:sz="0" w:space="0" w:color="auto"/>
            <w:right w:val="none" w:sz="0" w:space="0" w:color="auto"/>
          </w:divBdr>
        </w:div>
        <w:div w:id="1473711437">
          <w:marLeft w:val="0"/>
          <w:marRight w:val="0"/>
          <w:marTop w:val="0"/>
          <w:marBottom w:val="0"/>
          <w:divBdr>
            <w:top w:val="none" w:sz="0" w:space="0" w:color="auto"/>
            <w:left w:val="none" w:sz="0" w:space="0" w:color="auto"/>
            <w:bottom w:val="none" w:sz="0" w:space="0" w:color="auto"/>
            <w:right w:val="none" w:sz="0" w:space="0" w:color="auto"/>
          </w:divBdr>
        </w:div>
        <w:div w:id="1305038638">
          <w:marLeft w:val="0"/>
          <w:marRight w:val="0"/>
          <w:marTop w:val="0"/>
          <w:marBottom w:val="0"/>
          <w:divBdr>
            <w:top w:val="none" w:sz="0" w:space="0" w:color="auto"/>
            <w:left w:val="none" w:sz="0" w:space="0" w:color="auto"/>
            <w:bottom w:val="none" w:sz="0" w:space="0" w:color="auto"/>
            <w:right w:val="none" w:sz="0" w:space="0" w:color="auto"/>
          </w:divBdr>
        </w:div>
        <w:div w:id="649402337">
          <w:marLeft w:val="0"/>
          <w:marRight w:val="0"/>
          <w:marTop w:val="0"/>
          <w:marBottom w:val="0"/>
          <w:divBdr>
            <w:top w:val="none" w:sz="0" w:space="0" w:color="auto"/>
            <w:left w:val="none" w:sz="0" w:space="0" w:color="auto"/>
            <w:bottom w:val="none" w:sz="0" w:space="0" w:color="auto"/>
            <w:right w:val="none" w:sz="0" w:space="0" w:color="auto"/>
          </w:divBdr>
        </w:div>
      </w:divsChild>
    </w:div>
    <w:div w:id="532232898">
      <w:bodyDiv w:val="1"/>
      <w:marLeft w:val="0"/>
      <w:marRight w:val="0"/>
      <w:marTop w:val="0"/>
      <w:marBottom w:val="0"/>
      <w:divBdr>
        <w:top w:val="none" w:sz="0" w:space="0" w:color="auto"/>
        <w:left w:val="none" w:sz="0" w:space="0" w:color="auto"/>
        <w:bottom w:val="none" w:sz="0" w:space="0" w:color="auto"/>
        <w:right w:val="none" w:sz="0" w:space="0" w:color="auto"/>
      </w:divBdr>
    </w:div>
    <w:div w:id="1258370467">
      <w:bodyDiv w:val="1"/>
      <w:marLeft w:val="0"/>
      <w:marRight w:val="0"/>
      <w:marTop w:val="0"/>
      <w:marBottom w:val="0"/>
      <w:divBdr>
        <w:top w:val="none" w:sz="0" w:space="0" w:color="auto"/>
        <w:left w:val="none" w:sz="0" w:space="0" w:color="auto"/>
        <w:bottom w:val="none" w:sz="0" w:space="0" w:color="auto"/>
        <w:right w:val="none" w:sz="0" w:space="0" w:color="auto"/>
      </w:divBdr>
    </w:div>
    <w:div w:id="199965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uDDICU@imperial.ac.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uDDICU@imperial.ac.uk"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9b6a718b54e49de1817d312e41fac79a">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27c2b9744e0acb0e5ecfca583ab00973"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2FB766C3-4458-4F57-AE72-E88EA73A68F9}">
  <ds:schemaRefs>
    <ds:schemaRef ds:uri="http://schemas.microsoft.com/sharepoint/v3/contenttype/forms"/>
  </ds:schemaRefs>
</ds:datastoreItem>
</file>

<file path=customXml/itemProps2.xml><?xml version="1.0" encoding="utf-8"?>
<ds:datastoreItem xmlns:ds="http://schemas.openxmlformats.org/officeDocument/2006/customXml" ds:itemID="{90407773-68D1-4070-AD13-11621BD44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380CEF-08AB-4ACF-A5A8-FC8EDE40927A}">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2</Pages>
  <Words>21</Words>
  <Characters>104</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Stronach, Lucy</dc:creator>
  <cp:keywords/>
  <dc:description/>
  <cp:lastModifiedBy>Anjum, Aisha</cp:lastModifiedBy>
  <cp:revision>54</cp:revision>
  <dcterms:created xsi:type="dcterms:W3CDTF">2022-11-10T10:17:00Z</dcterms:created>
  <dcterms:modified xsi:type="dcterms:W3CDTF">2026-01-08T15:48:00Z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